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DA0BE" w14:textId="77777777" w:rsidR="005472CE" w:rsidRPr="005A2C6D" w:rsidRDefault="005472CE" w:rsidP="005A2C6D">
      <w:pPr>
        <w:pStyle w:val="Default"/>
        <w:spacing w:line="276" w:lineRule="auto"/>
        <w:jc w:val="both"/>
        <w:rPr>
          <w:sz w:val="22"/>
          <w:szCs w:val="22"/>
        </w:rPr>
      </w:pPr>
    </w:p>
    <w:p w14:paraId="2AFC3D37" w14:textId="13C3A168" w:rsidR="005472CE" w:rsidRPr="005A2C6D" w:rsidRDefault="005472CE" w:rsidP="005A2C6D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b/>
          <w:bCs/>
          <w:sz w:val="22"/>
          <w:szCs w:val="22"/>
        </w:rPr>
        <w:t>UMOWA</w:t>
      </w:r>
      <w:r w:rsidR="005A2C6D">
        <w:rPr>
          <w:b/>
          <w:bCs/>
          <w:sz w:val="22"/>
          <w:szCs w:val="22"/>
        </w:rPr>
        <w:t xml:space="preserve"> </w:t>
      </w:r>
      <w:r w:rsidRPr="005A2C6D">
        <w:rPr>
          <w:b/>
          <w:bCs/>
          <w:sz w:val="22"/>
          <w:szCs w:val="22"/>
        </w:rPr>
        <w:t xml:space="preserve">nr </w:t>
      </w:r>
      <w:del w:id="0" w:author="Łukasz Jakubowski" w:date="2025-10-27T13:31:00Z" w16du:dateUtc="2025-10-27T12:31:00Z">
        <w:r w:rsidR="00A278FF" w:rsidDel="003A434F">
          <w:rPr>
            <w:b/>
            <w:bCs/>
            <w:sz w:val="22"/>
            <w:szCs w:val="22"/>
          </w:rPr>
          <w:delText>…………….</w:delText>
        </w:r>
      </w:del>
      <w:ins w:id="1" w:author="Łukasz Jakubowski" w:date="2025-10-27T13:31:00Z" w16du:dateUtc="2025-10-27T12:31:00Z">
        <w:r w:rsidR="003A434F">
          <w:rPr>
            <w:b/>
            <w:bCs/>
            <w:sz w:val="22"/>
            <w:szCs w:val="22"/>
          </w:rPr>
          <w:t>SIO.</w:t>
        </w:r>
      </w:ins>
      <w:ins w:id="2" w:author="Łukasz Jakubowski" w:date="2025-10-27T13:32:00Z" w16du:dateUtc="2025-10-27T12:32:00Z">
        <w:r w:rsidR="003A434F">
          <w:rPr>
            <w:b/>
            <w:bCs/>
            <w:sz w:val="22"/>
            <w:szCs w:val="22"/>
          </w:rPr>
          <w:t>5557.3.2025</w:t>
        </w:r>
      </w:ins>
    </w:p>
    <w:p w14:paraId="29C5368E" w14:textId="77777777" w:rsidR="005A2C6D" w:rsidRDefault="005A2C6D" w:rsidP="005A2C6D">
      <w:pPr>
        <w:pStyle w:val="Default"/>
        <w:spacing w:line="276" w:lineRule="auto"/>
        <w:jc w:val="both"/>
        <w:rPr>
          <w:sz w:val="22"/>
          <w:szCs w:val="22"/>
        </w:rPr>
      </w:pPr>
    </w:p>
    <w:p w14:paraId="0DCABBAF" w14:textId="43798DF4" w:rsidR="005472CE" w:rsidRPr="005A2C6D" w:rsidRDefault="005472CE" w:rsidP="005A2C6D">
      <w:pPr>
        <w:pStyle w:val="Default"/>
        <w:spacing w:line="276" w:lineRule="auto"/>
        <w:jc w:val="both"/>
        <w:rPr>
          <w:sz w:val="22"/>
          <w:szCs w:val="22"/>
        </w:rPr>
      </w:pPr>
      <w:r w:rsidRPr="005A2C6D">
        <w:rPr>
          <w:sz w:val="22"/>
          <w:szCs w:val="22"/>
        </w:rPr>
        <w:t xml:space="preserve">zawarta w dniu </w:t>
      </w:r>
      <w:r w:rsidR="00526789">
        <w:rPr>
          <w:sz w:val="22"/>
          <w:szCs w:val="22"/>
        </w:rPr>
        <w:t xml:space="preserve">27 października 2025 </w:t>
      </w:r>
      <w:r w:rsidRPr="005A2C6D">
        <w:rPr>
          <w:sz w:val="22"/>
          <w:szCs w:val="22"/>
        </w:rPr>
        <w:t xml:space="preserve">roku we Wrześni pomiędzy: </w:t>
      </w:r>
    </w:p>
    <w:p w14:paraId="358ED0BD" w14:textId="77777777" w:rsidR="009B6B5B" w:rsidRPr="005A2C6D" w:rsidRDefault="009B6B5B" w:rsidP="009B6B5B">
      <w:pPr>
        <w:pStyle w:val="Default"/>
        <w:spacing w:line="276" w:lineRule="auto"/>
        <w:jc w:val="both"/>
        <w:rPr>
          <w:sz w:val="22"/>
          <w:szCs w:val="22"/>
        </w:rPr>
      </w:pPr>
      <w:r w:rsidRPr="005A2C6D">
        <w:rPr>
          <w:b/>
          <w:bCs/>
          <w:sz w:val="22"/>
          <w:szCs w:val="22"/>
        </w:rPr>
        <w:t>Powiatem Wrzesińskim</w:t>
      </w:r>
      <w:r w:rsidRPr="005A2C6D">
        <w:rPr>
          <w:sz w:val="22"/>
          <w:szCs w:val="22"/>
        </w:rPr>
        <w:t>, ul. Chopina 10, 62-300 Września, NIP nr 789-172-68-01, zwanym dalej „Zamawiającym”, reprezentowanym przez Zarząd Powiatu Wrzesińskiego</w:t>
      </w:r>
      <w:r>
        <w:rPr>
          <w:sz w:val="22"/>
          <w:szCs w:val="22"/>
        </w:rPr>
        <w:t xml:space="preserve"> </w:t>
      </w:r>
      <w:r w:rsidRPr="005A2C6D">
        <w:rPr>
          <w:sz w:val="22"/>
          <w:szCs w:val="22"/>
        </w:rPr>
        <w:t>w osobach:</w:t>
      </w:r>
    </w:p>
    <w:p w14:paraId="42EAA3EC" w14:textId="77777777" w:rsidR="004E1A6A" w:rsidRPr="005A2C6D" w:rsidRDefault="00A278FF" w:rsidP="004E1A6A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Anitę Kraskę – przewodniczącą zarządu</w:t>
      </w:r>
    </w:p>
    <w:p w14:paraId="3E9F7697" w14:textId="77777777" w:rsidR="009B6B5B" w:rsidRPr="005A2C6D" w:rsidRDefault="00A278FF" w:rsidP="009B6B5B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Wiesławę Kowalską</w:t>
      </w:r>
      <w:r w:rsidR="009B6B5B">
        <w:rPr>
          <w:sz w:val="22"/>
          <w:szCs w:val="22"/>
        </w:rPr>
        <w:t xml:space="preserve"> </w:t>
      </w:r>
      <w:r w:rsidR="009B6B5B" w:rsidRPr="005A2C6D">
        <w:rPr>
          <w:sz w:val="22"/>
          <w:szCs w:val="22"/>
        </w:rPr>
        <w:t>–</w:t>
      </w:r>
      <w:r w:rsidR="009B6B5B">
        <w:rPr>
          <w:sz w:val="22"/>
          <w:szCs w:val="22"/>
        </w:rPr>
        <w:t xml:space="preserve"> członka zarządu</w:t>
      </w:r>
    </w:p>
    <w:p w14:paraId="0695613D" w14:textId="2C7CE555" w:rsidR="00347B92" w:rsidRPr="00011687" w:rsidRDefault="00347B92" w:rsidP="00C92430">
      <w:pPr>
        <w:pStyle w:val="NormalnyWeb"/>
        <w:spacing w:after="0"/>
      </w:pPr>
      <w:r w:rsidRPr="00347B92">
        <w:rPr>
          <w:rFonts w:eastAsiaTheme="minorHAnsi"/>
          <w:sz w:val="22"/>
          <w:szCs w:val="22"/>
          <w:lang w:eastAsia="en-US"/>
        </w:rPr>
        <w:t xml:space="preserve">a </w:t>
      </w:r>
      <w:r w:rsidR="00A278FF" w:rsidRPr="003A434F">
        <w:rPr>
          <w:rFonts w:eastAsiaTheme="minorHAnsi"/>
          <w:sz w:val="22"/>
          <w:szCs w:val="22"/>
          <w:highlight w:val="yellow"/>
          <w:lang w:eastAsia="en-US"/>
        </w:rPr>
        <w:t>……………………………………………</w:t>
      </w:r>
      <w:proofErr w:type="gramStart"/>
      <w:r w:rsidR="0002324F" w:rsidRPr="003A434F">
        <w:rPr>
          <w:rFonts w:eastAsiaTheme="minorHAnsi"/>
          <w:sz w:val="22"/>
          <w:szCs w:val="22"/>
          <w:highlight w:val="yellow"/>
          <w:lang w:eastAsia="en-US"/>
        </w:rPr>
        <w:t>……</w:t>
      </w:r>
      <w:r w:rsidR="00A278FF" w:rsidRPr="003A434F">
        <w:rPr>
          <w:rFonts w:eastAsiaTheme="minorHAnsi"/>
          <w:sz w:val="22"/>
          <w:szCs w:val="22"/>
          <w:highlight w:val="yellow"/>
          <w:lang w:eastAsia="en-US"/>
        </w:rPr>
        <w:t>.</w:t>
      </w:r>
      <w:proofErr w:type="gramEnd"/>
      <w:r w:rsidRPr="003A434F">
        <w:rPr>
          <w:rFonts w:eastAsiaTheme="minorHAnsi"/>
          <w:sz w:val="22"/>
          <w:szCs w:val="22"/>
          <w:highlight w:val="yellow"/>
          <w:lang w:eastAsia="en-US"/>
        </w:rPr>
        <w:t>,</w:t>
      </w:r>
      <w:r w:rsidRPr="00347B92">
        <w:rPr>
          <w:rFonts w:eastAsiaTheme="minorHAnsi"/>
          <w:sz w:val="22"/>
          <w:szCs w:val="22"/>
          <w:lang w:eastAsia="en-US"/>
        </w:rPr>
        <w:t xml:space="preserve"> zwaną dalej </w:t>
      </w:r>
      <w:r>
        <w:rPr>
          <w:rFonts w:eastAsiaTheme="minorHAnsi"/>
          <w:sz w:val="22"/>
          <w:szCs w:val="22"/>
          <w:lang w:eastAsia="en-US"/>
        </w:rPr>
        <w:t>„Wykonawcą”</w:t>
      </w:r>
    </w:p>
    <w:p w14:paraId="2BC02798" w14:textId="77777777" w:rsidR="005A2C6D" w:rsidRDefault="005A2C6D" w:rsidP="005A2C6D">
      <w:pPr>
        <w:pStyle w:val="Default"/>
        <w:spacing w:line="276" w:lineRule="auto"/>
        <w:jc w:val="both"/>
        <w:rPr>
          <w:sz w:val="22"/>
          <w:szCs w:val="22"/>
        </w:rPr>
      </w:pPr>
    </w:p>
    <w:p w14:paraId="05BBC22C" w14:textId="77777777" w:rsidR="005472CE" w:rsidRPr="005A2C6D" w:rsidRDefault="005472CE" w:rsidP="005A2C6D">
      <w:pPr>
        <w:pStyle w:val="Default"/>
        <w:spacing w:line="276" w:lineRule="auto"/>
        <w:jc w:val="both"/>
        <w:rPr>
          <w:sz w:val="22"/>
          <w:szCs w:val="22"/>
        </w:rPr>
      </w:pPr>
      <w:r w:rsidRPr="005A2C6D">
        <w:rPr>
          <w:sz w:val="22"/>
          <w:szCs w:val="22"/>
        </w:rPr>
        <w:t>Łącznie zwanymi w dalszej części umowy Stronami.</w:t>
      </w:r>
    </w:p>
    <w:p w14:paraId="0F14BE32" w14:textId="77777777" w:rsidR="005A2C6D" w:rsidRDefault="005A2C6D" w:rsidP="005A2C6D">
      <w:pPr>
        <w:pStyle w:val="Default"/>
        <w:spacing w:line="276" w:lineRule="auto"/>
        <w:jc w:val="both"/>
        <w:rPr>
          <w:sz w:val="22"/>
          <w:szCs w:val="22"/>
        </w:rPr>
      </w:pPr>
    </w:p>
    <w:p w14:paraId="29D13E16" w14:textId="77777777" w:rsidR="00DD770E" w:rsidRPr="00C92430" w:rsidRDefault="009812B1" w:rsidP="00DD770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C92430">
        <w:rPr>
          <w:rFonts w:ascii="Times New Roman" w:eastAsia="Calibri" w:hAnsi="Times New Roman" w:cs="Times New Roman"/>
          <w:bCs/>
          <w:lang w:eastAsia="zh-CN"/>
        </w:rPr>
        <w:t xml:space="preserve">Umowa zostaje zawarta w celu realizacji zamówienia </w:t>
      </w:r>
      <w:r w:rsidR="003754E5">
        <w:rPr>
          <w:rFonts w:ascii="Times New Roman" w:eastAsia="Calibri" w:hAnsi="Times New Roman" w:cs="Times New Roman"/>
          <w:bCs/>
          <w:lang w:eastAsia="zh-CN"/>
        </w:rPr>
        <w:t>bez zastosowania trybów wyboru wykonawcy przewidzianych w ustawie z dnia 11 września 2019 r. Prawo zamówień publicznych z uwagi na brzemiennie art. 2 ust. 1 pkt 1 przedmiotowej ustawy.</w:t>
      </w:r>
    </w:p>
    <w:p w14:paraId="5B479520" w14:textId="77777777" w:rsidR="005A2C6D" w:rsidRDefault="005A2C6D" w:rsidP="005A2C6D">
      <w:pPr>
        <w:pStyle w:val="Default"/>
        <w:spacing w:line="276" w:lineRule="auto"/>
        <w:jc w:val="both"/>
        <w:rPr>
          <w:sz w:val="22"/>
          <w:szCs w:val="22"/>
        </w:rPr>
      </w:pPr>
    </w:p>
    <w:p w14:paraId="6430E33C" w14:textId="77777777" w:rsidR="005472CE" w:rsidRPr="005A2C6D" w:rsidRDefault="005472CE" w:rsidP="005A2C6D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sz w:val="22"/>
          <w:szCs w:val="22"/>
        </w:rPr>
        <w:t>§ 1.</w:t>
      </w:r>
    </w:p>
    <w:p w14:paraId="428A633E" w14:textId="77777777" w:rsidR="005472CE" w:rsidRPr="005A2C6D" w:rsidRDefault="005472CE" w:rsidP="005A2C6D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sz w:val="22"/>
          <w:szCs w:val="22"/>
        </w:rPr>
        <w:t>PRZEDMIOT UMOWY</w:t>
      </w:r>
    </w:p>
    <w:p w14:paraId="520E1152" w14:textId="42A0532E" w:rsidR="005A2C6D" w:rsidRDefault="005472CE" w:rsidP="005A2C6D">
      <w:pPr>
        <w:pStyle w:val="Default"/>
        <w:numPr>
          <w:ilvl w:val="0"/>
          <w:numId w:val="2"/>
        </w:numPr>
        <w:spacing w:after="62" w:line="276" w:lineRule="auto"/>
        <w:ind w:left="426"/>
        <w:jc w:val="both"/>
        <w:rPr>
          <w:sz w:val="22"/>
          <w:szCs w:val="22"/>
        </w:rPr>
      </w:pPr>
      <w:r w:rsidRPr="005A2C6D">
        <w:rPr>
          <w:sz w:val="22"/>
          <w:szCs w:val="22"/>
        </w:rPr>
        <w:t>Przedmiotem umowy jest zakup i dostaw</w:t>
      </w:r>
      <w:ins w:id="3" w:author="Łukasz Jakubowski" w:date="2025-11-06T07:40:00Z" w16du:dateUtc="2025-11-06T06:40:00Z">
        <w:r w:rsidR="003E6E02">
          <w:rPr>
            <w:sz w:val="22"/>
            <w:szCs w:val="22"/>
          </w:rPr>
          <w:t>ę</w:t>
        </w:r>
      </w:ins>
      <w:del w:id="4" w:author="Łukasz Jakubowski" w:date="2025-11-06T07:40:00Z" w16du:dateUtc="2025-11-06T06:40:00Z">
        <w:r w:rsidRPr="005A2C6D" w:rsidDel="003E6E02">
          <w:rPr>
            <w:sz w:val="22"/>
            <w:szCs w:val="22"/>
          </w:rPr>
          <w:delText>a</w:delText>
        </w:r>
      </w:del>
      <w:r w:rsidRPr="005A2C6D">
        <w:rPr>
          <w:sz w:val="22"/>
          <w:szCs w:val="22"/>
        </w:rPr>
        <w:t xml:space="preserve"> </w:t>
      </w:r>
      <w:del w:id="5" w:author="Łukasz Jakubowski" w:date="2025-10-27T13:32:00Z" w16du:dateUtc="2025-10-27T12:32:00Z">
        <w:r w:rsidR="00C92430" w:rsidDel="003A434F">
          <w:rPr>
            <w:sz w:val="22"/>
            <w:szCs w:val="22"/>
          </w:rPr>
          <w:delText>wozu do wody pitnej o pojemności 5000L</w:delText>
        </w:r>
        <w:r w:rsidR="008E3311" w:rsidDel="003A434F">
          <w:rPr>
            <w:sz w:val="22"/>
            <w:szCs w:val="22"/>
          </w:rPr>
          <w:delText xml:space="preserve"> </w:delText>
        </w:r>
      </w:del>
      <w:ins w:id="6" w:author="Łukasz Jakubowski" w:date="2025-11-06T07:40:00Z" w16du:dateUtc="2025-11-06T06:40:00Z">
        <w:r w:rsidR="003E6E02">
          <w:rPr>
            <w:sz w:val="22"/>
            <w:szCs w:val="22"/>
          </w:rPr>
          <w:t>doposażenia m</w:t>
        </w:r>
      </w:ins>
      <w:ins w:id="7" w:author="Łukasz Jakubowski" w:date="2025-11-06T07:41:00Z" w16du:dateUtc="2025-11-06T06:41:00Z">
        <w:r w:rsidR="003E6E02">
          <w:rPr>
            <w:sz w:val="22"/>
            <w:szCs w:val="22"/>
          </w:rPr>
          <w:t>agazynowego</w:t>
        </w:r>
      </w:ins>
      <w:del w:id="8" w:author="Łukasz Jakubowski" w:date="2025-11-06T07:41:00Z" w16du:dateUtc="2025-11-06T06:41:00Z">
        <w:r w:rsidR="008E3311" w:rsidDel="003E6E02">
          <w:rPr>
            <w:sz w:val="22"/>
            <w:szCs w:val="22"/>
          </w:rPr>
          <w:br/>
        </w:r>
      </w:del>
      <w:ins w:id="9" w:author="Łukasz Jakubowski" w:date="2025-11-06T07:41:00Z" w16du:dateUtc="2025-11-06T06:41:00Z">
        <w:r w:rsidR="003E6E02">
          <w:rPr>
            <w:sz w:val="22"/>
            <w:szCs w:val="22"/>
          </w:rPr>
          <w:t xml:space="preserve"> </w:t>
        </w:r>
      </w:ins>
      <w:r w:rsidRPr="005A2C6D">
        <w:rPr>
          <w:sz w:val="22"/>
          <w:szCs w:val="22"/>
        </w:rPr>
        <w:t>zwan</w:t>
      </w:r>
      <w:ins w:id="10" w:author="Łukasz Jakubowski" w:date="2025-11-06T07:41:00Z" w16du:dateUtc="2025-11-06T06:41:00Z">
        <w:r w:rsidR="003E6E02">
          <w:rPr>
            <w:sz w:val="22"/>
            <w:szCs w:val="22"/>
          </w:rPr>
          <w:t>ego</w:t>
        </w:r>
      </w:ins>
      <w:del w:id="11" w:author="Łukasz Jakubowski" w:date="2025-10-27T13:32:00Z" w16du:dateUtc="2025-10-27T12:32:00Z">
        <w:r w:rsidR="00EA1994" w:rsidDel="003A434F">
          <w:rPr>
            <w:sz w:val="22"/>
            <w:szCs w:val="22"/>
          </w:rPr>
          <w:delText>ego</w:delText>
        </w:r>
      </w:del>
      <w:r w:rsidRPr="005A2C6D">
        <w:rPr>
          <w:sz w:val="22"/>
          <w:szCs w:val="22"/>
        </w:rPr>
        <w:t xml:space="preserve"> dalej „Sprzętem”, zgodnie</w:t>
      </w:r>
      <w:r w:rsidR="005A2C6D">
        <w:rPr>
          <w:sz w:val="22"/>
          <w:szCs w:val="22"/>
        </w:rPr>
        <w:t xml:space="preserve"> </w:t>
      </w:r>
      <w:r w:rsidRPr="005A2C6D">
        <w:rPr>
          <w:sz w:val="22"/>
          <w:szCs w:val="22"/>
        </w:rPr>
        <w:t xml:space="preserve">z ofertą z dnia </w:t>
      </w:r>
      <w:del w:id="12" w:author="Łukasz Jakubowski" w:date="2025-10-27T13:32:00Z" w16du:dateUtc="2025-10-27T12:32:00Z">
        <w:r w:rsidR="00526789" w:rsidDel="003A434F">
          <w:rPr>
            <w:sz w:val="22"/>
            <w:szCs w:val="22"/>
          </w:rPr>
          <w:delText xml:space="preserve">23 </w:delText>
        </w:r>
      </w:del>
      <w:ins w:id="13" w:author="Łukasz Jakubowski" w:date="2025-11-06T07:41:00Z" w16du:dateUtc="2025-11-06T06:41:00Z">
        <w:r w:rsidR="003E6E02">
          <w:rPr>
            <w:sz w:val="22"/>
            <w:szCs w:val="22"/>
          </w:rPr>
          <w:t>….. 2025</w:t>
        </w:r>
      </w:ins>
      <w:del w:id="14" w:author="Łukasz Jakubowski" w:date="2025-11-06T07:41:00Z" w16du:dateUtc="2025-11-06T06:41:00Z">
        <w:r w:rsidR="00526789" w:rsidDel="003E6E02">
          <w:rPr>
            <w:sz w:val="22"/>
            <w:szCs w:val="22"/>
          </w:rPr>
          <w:delText>października 2025</w:delText>
        </w:r>
      </w:del>
      <w:r w:rsidR="00526789">
        <w:rPr>
          <w:sz w:val="22"/>
          <w:szCs w:val="22"/>
        </w:rPr>
        <w:t xml:space="preserve"> </w:t>
      </w:r>
      <w:r w:rsidR="009B6B5B">
        <w:rPr>
          <w:sz w:val="22"/>
          <w:szCs w:val="22"/>
        </w:rPr>
        <w:t>roku</w:t>
      </w:r>
      <w:r w:rsidR="009B6B5B" w:rsidRPr="005A2C6D">
        <w:rPr>
          <w:sz w:val="22"/>
          <w:szCs w:val="22"/>
        </w:rPr>
        <w:t xml:space="preserve"> </w:t>
      </w:r>
      <w:r w:rsidRPr="005A2C6D">
        <w:rPr>
          <w:sz w:val="22"/>
          <w:szCs w:val="22"/>
        </w:rPr>
        <w:t>stanowiącą załącznik nr 1 do niniejszej umowy.</w:t>
      </w:r>
    </w:p>
    <w:p w14:paraId="00BB61CA" w14:textId="77777777" w:rsidR="005472CE" w:rsidRPr="005A2C6D" w:rsidRDefault="005472CE" w:rsidP="005A2C6D">
      <w:pPr>
        <w:pStyle w:val="Default"/>
        <w:numPr>
          <w:ilvl w:val="0"/>
          <w:numId w:val="2"/>
        </w:numPr>
        <w:spacing w:after="62" w:line="276" w:lineRule="auto"/>
        <w:ind w:left="426"/>
        <w:jc w:val="both"/>
        <w:rPr>
          <w:sz w:val="22"/>
          <w:szCs w:val="22"/>
        </w:rPr>
      </w:pPr>
      <w:r w:rsidRPr="005A2C6D">
        <w:rPr>
          <w:sz w:val="22"/>
          <w:szCs w:val="22"/>
        </w:rPr>
        <w:t>Wykonawca</w:t>
      </w:r>
      <w:r w:rsidR="005A2C6D">
        <w:rPr>
          <w:sz w:val="22"/>
          <w:szCs w:val="22"/>
        </w:rPr>
        <w:t xml:space="preserve"> </w:t>
      </w:r>
      <w:r w:rsidRPr="005A2C6D">
        <w:rPr>
          <w:sz w:val="22"/>
          <w:szCs w:val="22"/>
        </w:rPr>
        <w:t>potwierdza, że Sprzęt</w:t>
      </w:r>
      <w:r w:rsidR="005A2C6D">
        <w:rPr>
          <w:sz w:val="22"/>
          <w:szCs w:val="22"/>
        </w:rPr>
        <w:t xml:space="preserve"> </w:t>
      </w:r>
      <w:r w:rsidRPr="005A2C6D">
        <w:rPr>
          <w:sz w:val="22"/>
          <w:szCs w:val="22"/>
        </w:rPr>
        <w:t>jest nowy, wolny od wad fizycznych i prawnych, zgodny</w:t>
      </w:r>
      <w:r w:rsidR="005A2C6D">
        <w:rPr>
          <w:sz w:val="22"/>
          <w:szCs w:val="22"/>
        </w:rPr>
        <w:br/>
      </w:r>
      <w:r w:rsidRPr="005A2C6D">
        <w:rPr>
          <w:sz w:val="22"/>
          <w:szCs w:val="22"/>
        </w:rPr>
        <w:t>z wymaganiami techniczno-ilościowymi określonymi w opisie</w:t>
      </w:r>
      <w:r w:rsidR="005A2C6D">
        <w:rPr>
          <w:sz w:val="22"/>
          <w:szCs w:val="22"/>
        </w:rPr>
        <w:t xml:space="preserve"> </w:t>
      </w:r>
      <w:r w:rsidRPr="005A2C6D">
        <w:rPr>
          <w:sz w:val="22"/>
          <w:szCs w:val="22"/>
        </w:rPr>
        <w:t>przedmiotu zamówienia zawartym w specyfikacji istotnych warunków zamówienia.</w:t>
      </w:r>
    </w:p>
    <w:p w14:paraId="2FA3448C" w14:textId="77777777" w:rsidR="005472CE" w:rsidRPr="005A2C6D" w:rsidRDefault="005472CE" w:rsidP="005A2C6D">
      <w:pPr>
        <w:pStyle w:val="Default"/>
        <w:spacing w:line="276" w:lineRule="auto"/>
        <w:jc w:val="both"/>
        <w:rPr>
          <w:sz w:val="22"/>
          <w:szCs w:val="22"/>
        </w:rPr>
      </w:pPr>
    </w:p>
    <w:p w14:paraId="25897140" w14:textId="77777777" w:rsidR="005472CE" w:rsidRPr="005A2C6D" w:rsidRDefault="005472CE" w:rsidP="005A2C6D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sz w:val="22"/>
          <w:szCs w:val="22"/>
        </w:rPr>
        <w:t>§ 2.</w:t>
      </w:r>
    </w:p>
    <w:p w14:paraId="24CA60AF" w14:textId="77777777" w:rsidR="005472CE" w:rsidRPr="005A2C6D" w:rsidRDefault="005472CE" w:rsidP="005A2C6D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sz w:val="22"/>
          <w:szCs w:val="22"/>
        </w:rPr>
        <w:t>DOSTAWA</w:t>
      </w:r>
    </w:p>
    <w:p w14:paraId="02EBCCCB" w14:textId="0AE2A3CA" w:rsidR="00417A56" w:rsidRDefault="00417A56" w:rsidP="00417A56">
      <w:pPr>
        <w:pStyle w:val="Default"/>
        <w:numPr>
          <w:ilvl w:val="0"/>
          <w:numId w:val="3"/>
        </w:numPr>
        <w:spacing w:after="65" w:line="276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określona w </w:t>
      </w:r>
      <w:r w:rsidRPr="005A2C6D">
        <w:rPr>
          <w:sz w:val="22"/>
          <w:szCs w:val="22"/>
        </w:rPr>
        <w:t>§5</w:t>
      </w:r>
      <w:r>
        <w:rPr>
          <w:sz w:val="22"/>
          <w:szCs w:val="22"/>
        </w:rPr>
        <w:t xml:space="preserve"> ust. 1 obejmuje wszelkie koszty związane z realizacją przedmiotu umowy, w tym koszt serwisu gwarancyjnego</w:t>
      </w:r>
      <w:r w:rsidR="00BF4DAB">
        <w:rPr>
          <w:sz w:val="22"/>
          <w:szCs w:val="22"/>
        </w:rPr>
        <w:t xml:space="preserve"> </w:t>
      </w:r>
      <w:r w:rsidR="00526789">
        <w:rPr>
          <w:sz w:val="22"/>
          <w:szCs w:val="22"/>
        </w:rPr>
        <w:t>oraz dostarczenia</w:t>
      </w:r>
      <w:r w:rsidR="00C92430">
        <w:rPr>
          <w:sz w:val="22"/>
          <w:szCs w:val="22"/>
        </w:rPr>
        <w:t xml:space="preserve"> sprzętu</w:t>
      </w:r>
      <w:r>
        <w:rPr>
          <w:sz w:val="22"/>
          <w:szCs w:val="22"/>
        </w:rPr>
        <w:t>.</w:t>
      </w:r>
    </w:p>
    <w:p w14:paraId="2B1C2DD9" w14:textId="77777777" w:rsidR="005472CE" w:rsidRPr="00BD7E25" w:rsidRDefault="005472CE" w:rsidP="005A2C6D">
      <w:pPr>
        <w:pStyle w:val="Default"/>
        <w:numPr>
          <w:ilvl w:val="0"/>
          <w:numId w:val="3"/>
        </w:numPr>
        <w:spacing w:after="65" w:line="276" w:lineRule="auto"/>
        <w:ind w:left="426"/>
        <w:jc w:val="both"/>
        <w:rPr>
          <w:sz w:val="22"/>
          <w:szCs w:val="22"/>
        </w:rPr>
      </w:pPr>
      <w:r w:rsidRPr="00BD7E25">
        <w:rPr>
          <w:sz w:val="22"/>
          <w:szCs w:val="22"/>
        </w:rPr>
        <w:t>Strony ustalają, że z przekazania Sprzętu</w:t>
      </w:r>
      <w:r w:rsidR="00BD7E25">
        <w:rPr>
          <w:sz w:val="22"/>
          <w:szCs w:val="22"/>
        </w:rPr>
        <w:t xml:space="preserve"> </w:t>
      </w:r>
      <w:r w:rsidRPr="00BD7E25">
        <w:rPr>
          <w:sz w:val="22"/>
          <w:szCs w:val="22"/>
        </w:rPr>
        <w:t>spisany będzie protokół zdawczo-odbiorczy podpisany przez przedstawicieli Stron w osobach:</w:t>
      </w:r>
    </w:p>
    <w:p w14:paraId="7317B277" w14:textId="20B3AA3C" w:rsidR="009B6B5B" w:rsidRPr="005A2C6D" w:rsidRDefault="009B6B5B" w:rsidP="00C92430">
      <w:pPr>
        <w:pStyle w:val="Default"/>
        <w:spacing w:line="276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Łukasza Jakubowskiego – naczelnika Wydziału Informatyki i Bezpieczeństwa lub </w:t>
      </w:r>
      <w:r w:rsidR="00C92430">
        <w:rPr>
          <w:sz w:val="22"/>
          <w:szCs w:val="22"/>
        </w:rPr>
        <w:t>Artura Czajkowskiego - inspektora</w:t>
      </w:r>
    </w:p>
    <w:p w14:paraId="6F266325" w14:textId="77777777" w:rsidR="009B6B5B" w:rsidRPr="005A2C6D" w:rsidRDefault="009B6B5B" w:rsidP="00C92430">
      <w:pPr>
        <w:pStyle w:val="Default"/>
        <w:spacing w:line="276" w:lineRule="auto"/>
        <w:ind w:firstLine="426"/>
        <w:jc w:val="both"/>
        <w:rPr>
          <w:sz w:val="22"/>
          <w:szCs w:val="22"/>
        </w:rPr>
      </w:pPr>
      <w:r w:rsidRPr="005A2C6D">
        <w:rPr>
          <w:sz w:val="22"/>
          <w:szCs w:val="22"/>
        </w:rPr>
        <w:t xml:space="preserve">ze strony Wykonawcy: </w:t>
      </w:r>
      <w:r w:rsidR="00A278FF" w:rsidRPr="003A434F">
        <w:rPr>
          <w:sz w:val="22"/>
          <w:szCs w:val="22"/>
          <w:highlight w:val="yellow"/>
        </w:rPr>
        <w:t>………………………….</w:t>
      </w:r>
    </w:p>
    <w:p w14:paraId="2EB677DB" w14:textId="06486F40" w:rsidR="004E710A" w:rsidRDefault="005472CE" w:rsidP="004E710A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sz w:val="22"/>
          <w:szCs w:val="22"/>
        </w:rPr>
      </w:pPr>
      <w:r w:rsidRPr="005A2C6D">
        <w:rPr>
          <w:sz w:val="22"/>
          <w:szCs w:val="22"/>
        </w:rPr>
        <w:t>Ze Sprzętem Wykonawca dostarczy Zamawiającemu</w:t>
      </w:r>
      <w:r w:rsidR="0002324F">
        <w:rPr>
          <w:sz w:val="22"/>
          <w:szCs w:val="22"/>
        </w:rPr>
        <w:t xml:space="preserve"> świadectwo homologacji</w:t>
      </w:r>
      <w:r w:rsidRPr="005A2C6D">
        <w:rPr>
          <w:sz w:val="22"/>
          <w:szCs w:val="22"/>
        </w:rPr>
        <w:t>.</w:t>
      </w:r>
    </w:p>
    <w:p w14:paraId="2920D850" w14:textId="77777777" w:rsidR="004E710A" w:rsidRDefault="005472CE" w:rsidP="005A2C6D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sz w:val="22"/>
          <w:szCs w:val="22"/>
        </w:rPr>
      </w:pPr>
      <w:r w:rsidRPr="004E710A">
        <w:rPr>
          <w:sz w:val="22"/>
          <w:szCs w:val="22"/>
        </w:rPr>
        <w:t>Protokół zdawczo-odbiorczy stwierdzający odbiór Sprzętu bez wad lub uwag i zastrzeżeń stanowi o realizacji całości przedmiotu umowy.</w:t>
      </w:r>
    </w:p>
    <w:p w14:paraId="6C17410A" w14:textId="77777777" w:rsidR="005472CE" w:rsidRDefault="005472CE" w:rsidP="005A2C6D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sz w:val="22"/>
          <w:szCs w:val="22"/>
        </w:rPr>
      </w:pPr>
      <w:r w:rsidRPr="004E710A">
        <w:rPr>
          <w:sz w:val="22"/>
          <w:szCs w:val="22"/>
        </w:rPr>
        <w:t>Wady stwierdzone w czasie dokonywania odbioru muszą zostać usunięte w terminie</w:t>
      </w:r>
      <w:r w:rsidR="00172CDD">
        <w:rPr>
          <w:sz w:val="22"/>
          <w:szCs w:val="22"/>
        </w:rPr>
        <w:t xml:space="preserve"> </w:t>
      </w:r>
      <w:r w:rsidRPr="004E710A">
        <w:rPr>
          <w:sz w:val="22"/>
          <w:szCs w:val="22"/>
        </w:rPr>
        <w:t>14 dni. Koszty usuwania wad ponosi Wykonawca, a okres ich usuwania nie przedłuża umownego terminu zakończenia zamówienia.</w:t>
      </w:r>
    </w:p>
    <w:p w14:paraId="5326FD84" w14:textId="3B0F3142" w:rsidR="00417A56" w:rsidRDefault="00417A56" w:rsidP="00417A56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Wykonawca zapewnia Zamawiającego, że będący przedmiotem niniejszej umowy nie jest objęty prawami osób trzecich oraz jest wolny od jakichkolwiek o</w:t>
      </w:r>
      <w:r w:rsidR="00DD770E">
        <w:rPr>
          <w:sz w:val="22"/>
          <w:szCs w:val="22"/>
        </w:rPr>
        <w:t>b</w:t>
      </w:r>
      <w:r>
        <w:rPr>
          <w:sz w:val="22"/>
          <w:szCs w:val="22"/>
        </w:rPr>
        <w:t>ciążeń.</w:t>
      </w:r>
    </w:p>
    <w:p w14:paraId="19D8858D" w14:textId="77777777" w:rsidR="00417A56" w:rsidRDefault="00417A56" w:rsidP="00417A56">
      <w:pPr>
        <w:pStyle w:val="Default"/>
        <w:spacing w:line="276" w:lineRule="auto"/>
        <w:ind w:left="426"/>
        <w:jc w:val="both"/>
        <w:rPr>
          <w:sz w:val="22"/>
          <w:szCs w:val="22"/>
        </w:rPr>
      </w:pPr>
    </w:p>
    <w:p w14:paraId="06499B60" w14:textId="77777777" w:rsidR="005472CE" w:rsidRPr="005A2C6D" w:rsidRDefault="005472CE" w:rsidP="006D209D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sz w:val="22"/>
          <w:szCs w:val="22"/>
        </w:rPr>
        <w:t>§ 3.</w:t>
      </w:r>
    </w:p>
    <w:p w14:paraId="50DA6799" w14:textId="77777777" w:rsidR="005472CE" w:rsidRPr="005A2C6D" w:rsidRDefault="005472CE" w:rsidP="006D209D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sz w:val="22"/>
          <w:szCs w:val="22"/>
        </w:rPr>
        <w:t>TERMIN WYKONANIA UMOWY</w:t>
      </w:r>
    </w:p>
    <w:p w14:paraId="65C53B7C" w14:textId="7BE4B52D" w:rsidR="00FC1D35" w:rsidRDefault="00E35E8B" w:rsidP="00C92430">
      <w:pPr>
        <w:pStyle w:val="Default"/>
        <w:numPr>
          <w:ilvl w:val="0"/>
          <w:numId w:val="20"/>
        </w:numPr>
        <w:spacing w:line="276" w:lineRule="auto"/>
        <w:jc w:val="both"/>
        <w:rPr>
          <w:sz w:val="22"/>
          <w:szCs w:val="22"/>
        </w:rPr>
      </w:pPr>
      <w:r w:rsidRPr="00E35E8B">
        <w:rPr>
          <w:sz w:val="22"/>
          <w:szCs w:val="22"/>
        </w:rPr>
        <w:t xml:space="preserve">Wykonawca zobowiązany jest do dostarczenia Sprzętu w nieprzekraczalnym terminie w ciągu </w:t>
      </w:r>
      <w:del w:id="15" w:author="Łukasz Jakubowski" w:date="2025-10-27T13:33:00Z" w16du:dateUtc="2025-10-27T12:33:00Z">
        <w:r w:rsidR="0002324F" w:rsidRPr="003A434F" w:rsidDel="003A434F">
          <w:rPr>
            <w:sz w:val="22"/>
            <w:szCs w:val="22"/>
            <w:highlight w:val="yellow"/>
            <w:rPrChange w:id="16" w:author="Łukasz Jakubowski" w:date="2025-10-27T13:33:00Z" w16du:dateUtc="2025-10-27T12:33:00Z">
              <w:rPr>
                <w:sz w:val="22"/>
                <w:szCs w:val="22"/>
              </w:rPr>
            </w:rPrChange>
          </w:rPr>
          <w:delText xml:space="preserve">30 </w:delText>
        </w:r>
      </w:del>
      <w:ins w:id="17" w:author="Łukasz Jakubowski" w:date="2025-10-27T13:33:00Z" w16du:dateUtc="2025-10-27T12:33:00Z">
        <w:r w:rsidR="003A434F" w:rsidRPr="003A434F">
          <w:rPr>
            <w:sz w:val="22"/>
            <w:szCs w:val="22"/>
            <w:highlight w:val="yellow"/>
            <w:rPrChange w:id="18" w:author="Łukasz Jakubowski" w:date="2025-10-27T13:33:00Z" w16du:dateUtc="2025-10-27T12:33:00Z">
              <w:rPr>
                <w:sz w:val="22"/>
                <w:szCs w:val="22"/>
              </w:rPr>
            </w:rPrChange>
          </w:rPr>
          <w:t>14</w:t>
        </w:r>
        <w:r w:rsidR="003A434F" w:rsidRPr="00E35E8B">
          <w:rPr>
            <w:sz w:val="22"/>
            <w:szCs w:val="22"/>
          </w:rPr>
          <w:t xml:space="preserve"> </w:t>
        </w:r>
      </w:ins>
      <w:r w:rsidRPr="00E35E8B">
        <w:rPr>
          <w:sz w:val="22"/>
          <w:szCs w:val="22"/>
        </w:rPr>
        <w:t>od dnia zawarcia umowy</w:t>
      </w:r>
      <w:r>
        <w:rPr>
          <w:sz w:val="22"/>
          <w:szCs w:val="22"/>
        </w:rPr>
        <w:t>.</w:t>
      </w:r>
    </w:p>
    <w:p w14:paraId="5A87FB42" w14:textId="77777777" w:rsidR="00FC1D35" w:rsidRDefault="00E35E8B" w:rsidP="00C92430">
      <w:pPr>
        <w:pStyle w:val="Normalny2"/>
        <w:numPr>
          <w:ilvl w:val="0"/>
          <w:numId w:val="20"/>
        </w:numPr>
        <w:spacing w:line="276" w:lineRule="auto"/>
        <w:jc w:val="both"/>
        <w:rPr>
          <w:sz w:val="22"/>
          <w:szCs w:val="22"/>
        </w:rPr>
      </w:pPr>
      <w:r w:rsidRPr="00E35E8B">
        <w:rPr>
          <w:sz w:val="22"/>
          <w:szCs w:val="22"/>
        </w:rPr>
        <w:t>Za termin zakończenia realizacji przedmiotu umowy uznaje się datę spisania ostatecznego protokołu odbioru, umożliwiającego użytkowanie przedmiotu umowy</w:t>
      </w:r>
      <w:r>
        <w:rPr>
          <w:sz w:val="22"/>
          <w:szCs w:val="22"/>
        </w:rPr>
        <w:t>.</w:t>
      </w:r>
    </w:p>
    <w:p w14:paraId="2DBEEC71" w14:textId="77777777" w:rsidR="0099284F" w:rsidRDefault="0099284F">
      <w:pPr>
        <w:pStyle w:val="Default"/>
        <w:spacing w:line="276" w:lineRule="auto"/>
        <w:jc w:val="both"/>
        <w:rPr>
          <w:sz w:val="22"/>
          <w:szCs w:val="22"/>
        </w:rPr>
      </w:pPr>
    </w:p>
    <w:p w14:paraId="1081803F" w14:textId="77777777" w:rsidR="005472CE" w:rsidRPr="005A2C6D" w:rsidRDefault="005472CE" w:rsidP="006D209D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sz w:val="22"/>
          <w:szCs w:val="22"/>
        </w:rPr>
        <w:t>§ 4.</w:t>
      </w:r>
    </w:p>
    <w:p w14:paraId="5321B884" w14:textId="77777777" w:rsidR="005472CE" w:rsidRPr="005A2C6D" w:rsidRDefault="005472CE" w:rsidP="006D209D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sz w:val="22"/>
          <w:szCs w:val="22"/>
        </w:rPr>
        <w:t>OGÓLNE WARUNKI GWARANCJI</w:t>
      </w:r>
    </w:p>
    <w:p w14:paraId="4FB092AB" w14:textId="3C54609D" w:rsidR="00740FD6" w:rsidRPr="00E420F8" w:rsidRDefault="00740FD6" w:rsidP="00740FD6">
      <w:pPr>
        <w:pStyle w:val="Normalny1"/>
        <w:numPr>
          <w:ilvl w:val="0"/>
          <w:numId w:val="18"/>
        </w:numPr>
        <w:spacing w:line="276" w:lineRule="auto"/>
        <w:ind w:left="426"/>
        <w:jc w:val="both"/>
        <w:rPr>
          <w:bCs/>
          <w:color w:val="00000A"/>
          <w:sz w:val="23"/>
          <w:szCs w:val="23"/>
        </w:rPr>
      </w:pPr>
      <w:r w:rsidRPr="00E420F8">
        <w:rPr>
          <w:color w:val="00000A"/>
          <w:sz w:val="23"/>
          <w:szCs w:val="23"/>
        </w:rPr>
        <w:t>Wykonawca udziela Zamawiającemu gwarancji na dostarczon</w:t>
      </w:r>
      <w:r>
        <w:rPr>
          <w:color w:val="00000A"/>
          <w:sz w:val="23"/>
          <w:szCs w:val="23"/>
        </w:rPr>
        <w:t>y</w:t>
      </w:r>
      <w:r w:rsidRPr="00E420F8">
        <w:rPr>
          <w:color w:val="00000A"/>
          <w:sz w:val="23"/>
          <w:szCs w:val="23"/>
        </w:rPr>
        <w:t xml:space="preserve"> </w:t>
      </w:r>
      <w:r>
        <w:rPr>
          <w:color w:val="00000A"/>
          <w:sz w:val="23"/>
          <w:szCs w:val="23"/>
        </w:rPr>
        <w:t>Sprzęt</w:t>
      </w:r>
      <w:r w:rsidRPr="00E420F8">
        <w:rPr>
          <w:color w:val="00000A"/>
          <w:sz w:val="23"/>
          <w:szCs w:val="23"/>
        </w:rPr>
        <w:t xml:space="preserve">, zgodnie z okresami podanymi w specyfikacjach </w:t>
      </w:r>
      <w:r w:rsidR="0002324F">
        <w:rPr>
          <w:color w:val="00000A"/>
          <w:sz w:val="23"/>
          <w:szCs w:val="23"/>
        </w:rPr>
        <w:t>Sprzętu</w:t>
      </w:r>
      <w:r w:rsidRPr="00E420F8">
        <w:rPr>
          <w:color w:val="00000A"/>
          <w:sz w:val="23"/>
          <w:szCs w:val="23"/>
        </w:rPr>
        <w:t xml:space="preserve"> jako gwarancje producentów </w:t>
      </w:r>
      <w:r>
        <w:rPr>
          <w:color w:val="00000A"/>
          <w:sz w:val="23"/>
          <w:szCs w:val="23"/>
        </w:rPr>
        <w:t>Sprzętu</w:t>
      </w:r>
      <w:r w:rsidRPr="00E420F8">
        <w:rPr>
          <w:color w:val="00000A"/>
          <w:sz w:val="23"/>
          <w:szCs w:val="23"/>
        </w:rPr>
        <w:t>.</w:t>
      </w:r>
    </w:p>
    <w:p w14:paraId="43F7877B" w14:textId="77777777" w:rsidR="00740FD6" w:rsidRPr="00F40468" w:rsidRDefault="00740FD6" w:rsidP="00740FD6">
      <w:pPr>
        <w:pStyle w:val="Normalny1"/>
        <w:numPr>
          <w:ilvl w:val="0"/>
          <w:numId w:val="18"/>
        </w:numPr>
        <w:spacing w:line="276" w:lineRule="auto"/>
        <w:ind w:left="426"/>
        <w:jc w:val="both"/>
        <w:rPr>
          <w:bCs/>
          <w:color w:val="00000A"/>
          <w:sz w:val="23"/>
          <w:szCs w:val="23"/>
        </w:rPr>
      </w:pPr>
      <w:r w:rsidRPr="00E420F8">
        <w:rPr>
          <w:color w:val="00000A"/>
          <w:sz w:val="23"/>
          <w:szCs w:val="23"/>
        </w:rPr>
        <w:t>Okres gwarancji liczony jest od daty podpisania protokołu zdawczo-odbiorczego</w:t>
      </w:r>
      <w:r>
        <w:rPr>
          <w:color w:val="00000A"/>
          <w:sz w:val="23"/>
          <w:szCs w:val="23"/>
        </w:rPr>
        <w:t xml:space="preserve"> bez uwag i</w:t>
      </w:r>
      <w:r w:rsidR="00313935">
        <w:rPr>
          <w:color w:val="00000A"/>
          <w:sz w:val="23"/>
          <w:szCs w:val="23"/>
        </w:rPr>
        <w:t> </w:t>
      </w:r>
      <w:r>
        <w:rPr>
          <w:color w:val="00000A"/>
          <w:sz w:val="23"/>
          <w:szCs w:val="23"/>
        </w:rPr>
        <w:t>zastrzeżeń.</w:t>
      </w:r>
    </w:p>
    <w:p w14:paraId="0A155FF7" w14:textId="77777777" w:rsidR="0072604B" w:rsidRPr="001430A8" w:rsidRDefault="00740FD6" w:rsidP="00740FD6">
      <w:pPr>
        <w:pStyle w:val="Normalny1"/>
        <w:numPr>
          <w:ilvl w:val="0"/>
          <w:numId w:val="18"/>
        </w:numPr>
        <w:spacing w:line="276" w:lineRule="auto"/>
        <w:ind w:left="426"/>
        <w:jc w:val="both"/>
        <w:rPr>
          <w:bCs/>
          <w:color w:val="00000A"/>
          <w:sz w:val="23"/>
          <w:szCs w:val="23"/>
        </w:rPr>
      </w:pPr>
      <w:r>
        <w:rPr>
          <w:color w:val="00000A"/>
          <w:sz w:val="23"/>
          <w:szCs w:val="23"/>
        </w:rPr>
        <w:t>Jeżeli w trakcie użytkowania Sprzętu przez Zamawiającego okaże się, że jakikolwiek element Sprzętu jest uszkodzony, Wykonawca wymieni go na wolny od wad lub dokona naprawy w ciągu 14 dni od dnia zgłoszenia uszkodzenia.</w:t>
      </w:r>
    </w:p>
    <w:p w14:paraId="710F37E1" w14:textId="27E6F5FD" w:rsidR="0072604B" w:rsidRPr="00C92430" w:rsidRDefault="0072604B" w:rsidP="00C92430">
      <w:pPr>
        <w:pStyle w:val="Normalny1"/>
        <w:numPr>
          <w:ilvl w:val="0"/>
          <w:numId w:val="18"/>
        </w:numPr>
        <w:spacing w:line="276" w:lineRule="auto"/>
        <w:ind w:left="426"/>
        <w:jc w:val="both"/>
        <w:rPr>
          <w:sz w:val="22"/>
          <w:szCs w:val="22"/>
        </w:rPr>
      </w:pPr>
      <w:r w:rsidRPr="00C92430">
        <w:rPr>
          <w:sz w:val="22"/>
          <w:szCs w:val="22"/>
        </w:rPr>
        <w:t xml:space="preserve">Zgłoszenia o których mowa w ust. </w:t>
      </w:r>
      <w:r w:rsidR="000E2B77">
        <w:rPr>
          <w:sz w:val="22"/>
          <w:szCs w:val="22"/>
        </w:rPr>
        <w:t>3</w:t>
      </w:r>
      <w:r w:rsidRPr="00C92430">
        <w:rPr>
          <w:sz w:val="22"/>
          <w:szCs w:val="22"/>
        </w:rPr>
        <w:t xml:space="preserve">, będą przyjmowane przez Wykonawcę telefonicznie pod numer telefonu </w:t>
      </w:r>
      <w:r w:rsidR="0002324F" w:rsidRPr="003A434F">
        <w:rPr>
          <w:sz w:val="22"/>
          <w:szCs w:val="22"/>
          <w:highlight w:val="yellow"/>
        </w:rPr>
        <w:t>….</w:t>
      </w:r>
      <w:r w:rsidR="008E3311" w:rsidRPr="008E3311">
        <w:rPr>
          <w:sz w:val="22"/>
          <w:szCs w:val="22"/>
        </w:rPr>
        <w:t xml:space="preserve"> oraz potwierdzane e-mailem, na adres: </w:t>
      </w:r>
      <w:r w:rsidR="00A278FF" w:rsidRPr="003A434F">
        <w:rPr>
          <w:sz w:val="22"/>
          <w:szCs w:val="22"/>
          <w:highlight w:val="yellow"/>
        </w:rPr>
        <w:t>………………………..</w:t>
      </w:r>
      <w:r w:rsidR="008E3311" w:rsidRPr="003A434F">
        <w:rPr>
          <w:sz w:val="22"/>
          <w:szCs w:val="22"/>
          <w:highlight w:val="yellow"/>
        </w:rPr>
        <w:t>.</w:t>
      </w:r>
    </w:p>
    <w:p w14:paraId="6FDFB8EF" w14:textId="6277A3B4" w:rsidR="00740FD6" w:rsidRDefault="00740FD6" w:rsidP="00740FD6">
      <w:pPr>
        <w:pStyle w:val="Normalny1"/>
        <w:numPr>
          <w:ilvl w:val="0"/>
          <w:numId w:val="18"/>
        </w:numPr>
        <w:spacing w:line="276" w:lineRule="auto"/>
        <w:ind w:left="426"/>
        <w:jc w:val="both"/>
        <w:rPr>
          <w:bCs/>
          <w:color w:val="00000A"/>
          <w:sz w:val="23"/>
          <w:szCs w:val="23"/>
        </w:rPr>
      </w:pPr>
      <w:r>
        <w:rPr>
          <w:bCs/>
          <w:color w:val="00000A"/>
          <w:sz w:val="23"/>
          <w:szCs w:val="23"/>
        </w:rPr>
        <w:t xml:space="preserve">W przypadku niewykonania naprawy gwarancyjnej w terminie 14 dni od dnia zgłoszenia lub wystąpienia kolejnej usterki tego samego elementu, po wykonaniu pierwszej naprawy gwarancyjnej tego elementu w okresie nie dłuższym niż trzy miesiące, Wykonawca na żądanie Zamawiającego zobowiązuje się do </w:t>
      </w:r>
      <w:r w:rsidR="006F196C">
        <w:rPr>
          <w:bCs/>
          <w:color w:val="00000A"/>
          <w:sz w:val="23"/>
          <w:szCs w:val="23"/>
        </w:rPr>
        <w:t xml:space="preserve">jego </w:t>
      </w:r>
      <w:r>
        <w:rPr>
          <w:bCs/>
          <w:color w:val="00000A"/>
          <w:sz w:val="23"/>
          <w:szCs w:val="23"/>
        </w:rPr>
        <w:t>wymiany na nowy o równorzędnych parametrach (lub lepszych), w terminie siedmiu dni od dnia zgłoszenia przez Zamawiającego takiego żądania.</w:t>
      </w:r>
    </w:p>
    <w:p w14:paraId="74C68EF3" w14:textId="77777777" w:rsidR="00FC1D35" w:rsidRDefault="00E35E8B" w:rsidP="00C92430">
      <w:pPr>
        <w:pStyle w:val="Normalny1"/>
        <w:numPr>
          <w:ilvl w:val="0"/>
          <w:numId w:val="18"/>
        </w:numPr>
        <w:spacing w:line="276" w:lineRule="auto"/>
        <w:ind w:left="426"/>
        <w:jc w:val="both"/>
        <w:rPr>
          <w:bCs/>
          <w:color w:val="00000A"/>
          <w:sz w:val="23"/>
          <w:szCs w:val="23"/>
        </w:rPr>
      </w:pPr>
      <w:r w:rsidRPr="00E35E8B">
        <w:rPr>
          <w:bCs/>
          <w:color w:val="00000A"/>
          <w:sz w:val="23"/>
          <w:szCs w:val="23"/>
        </w:rPr>
        <w:t>Wykonawca oświadcza, że do praw i obowiązków stron związanych z udzieleniem gwarancji st</w:t>
      </w:r>
      <w:r>
        <w:rPr>
          <w:bCs/>
          <w:color w:val="00000A"/>
          <w:sz w:val="23"/>
          <w:szCs w:val="23"/>
        </w:rPr>
        <w:t>osuje się odpowiednio przepisy K</w:t>
      </w:r>
      <w:r w:rsidRPr="00E35E8B">
        <w:rPr>
          <w:bCs/>
          <w:color w:val="00000A"/>
          <w:sz w:val="23"/>
          <w:szCs w:val="23"/>
        </w:rPr>
        <w:t>odeksu cywilnego dotyczące gwarancji przy umowie sprzedaży.</w:t>
      </w:r>
    </w:p>
    <w:p w14:paraId="0066F04D" w14:textId="77777777" w:rsidR="00FC1D35" w:rsidRDefault="00E35E8B" w:rsidP="00C92430">
      <w:pPr>
        <w:pStyle w:val="Normalny1"/>
        <w:numPr>
          <w:ilvl w:val="0"/>
          <w:numId w:val="18"/>
        </w:numPr>
        <w:spacing w:line="276" w:lineRule="auto"/>
        <w:ind w:left="426"/>
        <w:jc w:val="both"/>
        <w:rPr>
          <w:bCs/>
          <w:color w:val="00000A"/>
          <w:sz w:val="23"/>
          <w:szCs w:val="23"/>
        </w:rPr>
      </w:pPr>
      <w:r w:rsidRPr="00E35E8B">
        <w:rPr>
          <w:bCs/>
          <w:color w:val="00000A"/>
          <w:sz w:val="23"/>
          <w:szCs w:val="23"/>
        </w:rPr>
        <w:t>Zamawiający może dochodzić roszczeń z tytułu gwarancji, także po upływie terminu gwarancji, jeżeli wniósł reklamację przed upływem okresu gwarancji.</w:t>
      </w:r>
    </w:p>
    <w:p w14:paraId="081D5C5E" w14:textId="77777777" w:rsidR="00E35E8B" w:rsidRDefault="00E35E8B">
      <w:pPr>
        <w:pStyle w:val="Normalny1"/>
        <w:numPr>
          <w:ilvl w:val="0"/>
          <w:numId w:val="18"/>
        </w:numPr>
        <w:spacing w:line="276" w:lineRule="auto"/>
        <w:ind w:left="426"/>
        <w:jc w:val="both"/>
        <w:rPr>
          <w:bCs/>
          <w:color w:val="00000A"/>
          <w:sz w:val="23"/>
          <w:szCs w:val="23"/>
        </w:rPr>
      </w:pPr>
      <w:r w:rsidRPr="00E35E8B">
        <w:rPr>
          <w:bCs/>
          <w:color w:val="00000A"/>
          <w:sz w:val="23"/>
          <w:szCs w:val="23"/>
        </w:rPr>
        <w:t>Okres gwarancji dla naprawianego elementu biegnie na nowo od dnia naprawy rzeczy.</w:t>
      </w:r>
    </w:p>
    <w:p w14:paraId="696D43EF" w14:textId="77777777" w:rsidR="00E35E8B" w:rsidRPr="00E35E8B" w:rsidRDefault="00E35E8B">
      <w:pPr>
        <w:pStyle w:val="Normalny1"/>
        <w:numPr>
          <w:ilvl w:val="0"/>
          <w:numId w:val="18"/>
        </w:numPr>
        <w:spacing w:line="276" w:lineRule="auto"/>
        <w:ind w:left="426"/>
        <w:jc w:val="both"/>
        <w:rPr>
          <w:bCs/>
          <w:color w:val="00000A"/>
          <w:sz w:val="23"/>
          <w:szCs w:val="23"/>
        </w:rPr>
      </w:pPr>
      <w:r w:rsidRPr="00E35E8B">
        <w:rPr>
          <w:bCs/>
          <w:color w:val="00000A"/>
          <w:sz w:val="23"/>
          <w:szCs w:val="23"/>
        </w:rPr>
        <w:t xml:space="preserve">W przypadku, gdy Wykonawca nie przystępuje do usuwania wad lub usunie wady w sposób nienależyty, </w:t>
      </w:r>
      <w:r w:rsidR="00C72389" w:rsidRPr="00E35E8B">
        <w:rPr>
          <w:bCs/>
          <w:color w:val="00000A"/>
          <w:sz w:val="23"/>
          <w:szCs w:val="23"/>
        </w:rPr>
        <w:t>Zamawiający</w:t>
      </w:r>
      <w:r w:rsidRPr="00E35E8B">
        <w:rPr>
          <w:bCs/>
          <w:color w:val="00000A"/>
          <w:sz w:val="23"/>
          <w:szCs w:val="23"/>
        </w:rPr>
        <w:t>, poza uprawnieniami przysługującymi na podstawie Kodeksu cywilnego, może powierzyć usunięcie wad podmiotowi trzeciemu na koszt i ryzyko Wykonawcy (wykonanie zastępcze), po uprzednim wezwaniu Wykonawcy i wyznaczeniu dodatkowego terminu nie krótszego niż 3 dni roboczych.</w:t>
      </w:r>
    </w:p>
    <w:p w14:paraId="1FD4227A" w14:textId="77777777" w:rsidR="005472CE" w:rsidRPr="005A2C6D" w:rsidRDefault="005472CE" w:rsidP="005A2C6D">
      <w:pPr>
        <w:pStyle w:val="Default"/>
        <w:spacing w:line="276" w:lineRule="auto"/>
        <w:jc w:val="both"/>
        <w:rPr>
          <w:sz w:val="22"/>
          <w:szCs w:val="22"/>
        </w:rPr>
      </w:pPr>
    </w:p>
    <w:p w14:paraId="283B53C6" w14:textId="77777777" w:rsidR="005472CE" w:rsidRPr="005A2C6D" w:rsidRDefault="005472CE" w:rsidP="00E47CDE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sz w:val="22"/>
          <w:szCs w:val="22"/>
        </w:rPr>
        <w:t>§ 5.</w:t>
      </w:r>
    </w:p>
    <w:p w14:paraId="0709A847" w14:textId="77777777" w:rsidR="005472CE" w:rsidRPr="005A2C6D" w:rsidRDefault="005472CE" w:rsidP="00E47CDE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sz w:val="22"/>
          <w:szCs w:val="22"/>
        </w:rPr>
        <w:t>WYNAGRODZENIE</w:t>
      </w:r>
    </w:p>
    <w:p w14:paraId="18895B00" w14:textId="03474857" w:rsidR="00E47CDE" w:rsidRDefault="005472CE" w:rsidP="005A2C6D">
      <w:pPr>
        <w:pStyle w:val="Default"/>
        <w:numPr>
          <w:ilvl w:val="0"/>
          <w:numId w:val="6"/>
        </w:numPr>
        <w:spacing w:after="62" w:line="276" w:lineRule="auto"/>
        <w:ind w:left="426"/>
        <w:jc w:val="both"/>
        <w:rPr>
          <w:sz w:val="22"/>
          <w:szCs w:val="22"/>
        </w:rPr>
      </w:pPr>
      <w:r w:rsidRPr="005A2C6D">
        <w:rPr>
          <w:sz w:val="22"/>
          <w:szCs w:val="22"/>
        </w:rPr>
        <w:t>Strony ustalają, że wynagrodzenie za wykonanie przedmiotu</w:t>
      </w:r>
      <w:r w:rsidR="00E47CDE">
        <w:rPr>
          <w:sz w:val="22"/>
          <w:szCs w:val="22"/>
        </w:rPr>
        <w:t xml:space="preserve"> </w:t>
      </w:r>
      <w:r w:rsidRPr="005A2C6D">
        <w:rPr>
          <w:sz w:val="22"/>
          <w:szCs w:val="22"/>
        </w:rPr>
        <w:t xml:space="preserve">umowy wynosić będzie </w:t>
      </w:r>
      <w:del w:id="19" w:author="Łukasz Jakubowski" w:date="2025-10-27T13:33:00Z" w16du:dateUtc="2025-10-27T12:33:00Z">
        <w:r w:rsidR="00526789" w:rsidDel="003A434F">
          <w:rPr>
            <w:sz w:val="22"/>
            <w:szCs w:val="22"/>
          </w:rPr>
          <w:delText>46.740</w:delText>
        </w:r>
      </w:del>
      <w:ins w:id="20" w:author="Łukasz Jakubowski" w:date="2025-11-06T07:41:00Z" w16du:dateUtc="2025-11-06T06:41:00Z">
        <w:r w:rsidR="003E6E02">
          <w:rPr>
            <w:sz w:val="22"/>
            <w:szCs w:val="22"/>
          </w:rPr>
          <w:t>…</w:t>
        </w:r>
      </w:ins>
      <w:del w:id="21" w:author="Łukasz Jakubowski" w:date="2025-11-06T07:41:00Z" w16du:dateUtc="2025-11-06T06:41:00Z">
        <w:r w:rsidR="00526789" w:rsidDel="003E6E02">
          <w:rPr>
            <w:sz w:val="22"/>
            <w:szCs w:val="22"/>
          </w:rPr>
          <w:delText>,</w:delText>
        </w:r>
      </w:del>
      <w:del w:id="22" w:author="Łukasz Jakubowski" w:date="2025-10-27T13:33:00Z" w16du:dateUtc="2025-10-27T12:33:00Z">
        <w:r w:rsidR="00526789" w:rsidDel="003A434F">
          <w:rPr>
            <w:sz w:val="22"/>
            <w:szCs w:val="22"/>
          </w:rPr>
          <w:delText>0</w:delText>
        </w:r>
      </w:del>
      <w:del w:id="23" w:author="Łukasz Jakubowski" w:date="2025-11-06T07:41:00Z" w16du:dateUtc="2025-11-06T06:41:00Z">
        <w:r w:rsidR="00526789" w:rsidDel="003E6E02">
          <w:rPr>
            <w:sz w:val="22"/>
            <w:szCs w:val="22"/>
          </w:rPr>
          <w:delText>0</w:delText>
        </w:r>
      </w:del>
      <w:r w:rsidR="00526789">
        <w:rPr>
          <w:sz w:val="22"/>
          <w:szCs w:val="22"/>
        </w:rPr>
        <w:t xml:space="preserve"> </w:t>
      </w:r>
      <w:r w:rsidRPr="005A2C6D">
        <w:rPr>
          <w:sz w:val="22"/>
          <w:szCs w:val="22"/>
        </w:rPr>
        <w:t>zł brutto (słownie:</w:t>
      </w:r>
      <w:r w:rsidR="00E47CDE">
        <w:rPr>
          <w:sz w:val="22"/>
          <w:szCs w:val="22"/>
        </w:rPr>
        <w:t xml:space="preserve"> </w:t>
      </w:r>
      <w:del w:id="24" w:author="Łukasz Jakubowski" w:date="2025-10-27T13:33:00Z" w16du:dateUtc="2025-10-27T12:33:00Z">
        <w:r w:rsidR="00526789" w:rsidDel="003A434F">
          <w:rPr>
            <w:sz w:val="22"/>
            <w:szCs w:val="22"/>
          </w:rPr>
          <w:delText xml:space="preserve">czterdzieści sześć tysięcy siedemset czterdzieści </w:delText>
        </w:r>
      </w:del>
      <w:ins w:id="25" w:author="Łukasz Jakubowski" w:date="2025-11-06T07:42:00Z" w16du:dateUtc="2025-11-06T06:42:00Z">
        <w:r w:rsidR="003E6E02">
          <w:rPr>
            <w:sz w:val="22"/>
            <w:szCs w:val="22"/>
          </w:rPr>
          <w:t>…</w:t>
        </w:r>
      </w:ins>
      <w:ins w:id="26" w:author="Łukasz Jakubowski" w:date="2025-10-27T13:33:00Z" w16du:dateUtc="2025-10-27T12:33:00Z">
        <w:r w:rsidR="003A434F">
          <w:rPr>
            <w:sz w:val="22"/>
            <w:szCs w:val="22"/>
          </w:rPr>
          <w:t xml:space="preserve"> </w:t>
        </w:r>
      </w:ins>
      <w:del w:id="27" w:author="Łukasz Jakubowski" w:date="2025-10-27T13:33:00Z" w16du:dateUtc="2025-10-27T12:33:00Z">
        <w:r w:rsidR="00526789" w:rsidDel="003A434F">
          <w:rPr>
            <w:sz w:val="22"/>
            <w:szCs w:val="22"/>
          </w:rPr>
          <w:delText>0</w:delText>
        </w:r>
      </w:del>
      <w:ins w:id="28" w:author="Łukasz Jakubowski" w:date="2025-11-06T07:42:00Z" w16du:dateUtc="2025-11-06T06:42:00Z">
        <w:r w:rsidR="003E6E02">
          <w:rPr>
            <w:sz w:val="22"/>
            <w:szCs w:val="22"/>
          </w:rPr>
          <w:t>…</w:t>
        </w:r>
      </w:ins>
      <w:del w:id="29" w:author="Łukasz Jakubowski" w:date="2025-11-06T07:42:00Z" w16du:dateUtc="2025-11-06T06:42:00Z">
        <w:r w:rsidR="00526789" w:rsidDel="003E6E02">
          <w:rPr>
            <w:sz w:val="22"/>
            <w:szCs w:val="22"/>
          </w:rPr>
          <w:delText>0</w:delText>
        </w:r>
      </w:del>
      <w:r w:rsidR="00526789" w:rsidRPr="005A2C6D">
        <w:rPr>
          <w:sz w:val="22"/>
          <w:szCs w:val="22"/>
        </w:rPr>
        <w:t>/</w:t>
      </w:r>
      <w:r w:rsidRPr="005A2C6D">
        <w:rPr>
          <w:sz w:val="22"/>
          <w:szCs w:val="22"/>
        </w:rPr>
        <w:t>100 zł brutto), w tym podatek VAT.</w:t>
      </w:r>
    </w:p>
    <w:p w14:paraId="6874D31C" w14:textId="77777777" w:rsidR="00E47CDE" w:rsidRDefault="005472CE" w:rsidP="00E47CDE">
      <w:pPr>
        <w:pStyle w:val="Default"/>
        <w:numPr>
          <w:ilvl w:val="0"/>
          <w:numId w:val="6"/>
        </w:numPr>
        <w:spacing w:after="62" w:line="276" w:lineRule="auto"/>
        <w:ind w:left="426"/>
        <w:jc w:val="both"/>
        <w:rPr>
          <w:sz w:val="22"/>
          <w:szCs w:val="22"/>
        </w:rPr>
      </w:pPr>
      <w:r w:rsidRPr="00E47CDE">
        <w:rPr>
          <w:sz w:val="22"/>
          <w:szCs w:val="22"/>
        </w:rPr>
        <w:t xml:space="preserve">Wynagrodzenie określone w ust. 1 </w:t>
      </w:r>
      <w:r w:rsidR="00E35E8B" w:rsidRPr="00E35E8B">
        <w:rPr>
          <w:sz w:val="22"/>
          <w:szCs w:val="22"/>
        </w:rPr>
        <w:t xml:space="preserve">jest wynagrodzeniem ryczałtowym </w:t>
      </w:r>
      <w:r w:rsidRPr="00E47CDE">
        <w:rPr>
          <w:sz w:val="22"/>
          <w:szCs w:val="22"/>
        </w:rPr>
        <w:t>obejmuje wszystkie koszty Wykonawcy</w:t>
      </w:r>
      <w:r w:rsidR="00E47CDE">
        <w:rPr>
          <w:sz w:val="22"/>
          <w:szCs w:val="22"/>
        </w:rPr>
        <w:t xml:space="preserve"> </w:t>
      </w:r>
      <w:r w:rsidRPr="00E47CDE">
        <w:rPr>
          <w:sz w:val="22"/>
          <w:szCs w:val="22"/>
        </w:rPr>
        <w:t>niezbędne</w:t>
      </w:r>
      <w:r w:rsidR="00E47CDE">
        <w:rPr>
          <w:sz w:val="22"/>
          <w:szCs w:val="22"/>
        </w:rPr>
        <w:t xml:space="preserve"> </w:t>
      </w:r>
      <w:r w:rsidRPr="00E47CDE">
        <w:rPr>
          <w:sz w:val="22"/>
          <w:szCs w:val="22"/>
        </w:rPr>
        <w:t>do zrealizowania przedmiotu umowy.</w:t>
      </w:r>
    </w:p>
    <w:p w14:paraId="64D3B748" w14:textId="77777777" w:rsidR="00E35E8B" w:rsidRDefault="00E35E8B" w:rsidP="00E35E8B">
      <w:pPr>
        <w:pStyle w:val="Default"/>
        <w:numPr>
          <w:ilvl w:val="0"/>
          <w:numId w:val="6"/>
        </w:numPr>
        <w:spacing w:after="62" w:line="276" w:lineRule="auto"/>
        <w:ind w:left="426"/>
        <w:jc w:val="both"/>
        <w:rPr>
          <w:sz w:val="22"/>
          <w:szCs w:val="22"/>
        </w:rPr>
      </w:pPr>
      <w:r w:rsidRPr="00E35E8B">
        <w:rPr>
          <w:sz w:val="22"/>
          <w:szCs w:val="22"/>
        </w:rPr>
        <w:t xml:space="preserve">Niedoszacowanie, pominięcie oraz brak rozpoznania zakresu przedmiotu umowy nie może być podstawą do żądania zmiany wynagrodzenia ryczałtowego określonego w ust. 1. </w:t>
      </w:r>
    </w:p>
    <w:p w14:paraId="292B2464" w14:textId="77777777" w:rsidR="00E35E8B" w:rsidRPr="00E35E8B" w:rsidRDefault="00E35E8B" w:rsidP="00E35E8B">
      <w:pPr>
        <w:pStyle w:val="Default"/>
        <w:numPr>
          <w:ilvl w:val="0"/>
          <w:numId w:val="6"/>
        </w:numPr>
        <w:spacing w:after="62" w:line="276" w:lineRule="auto"/>
        <w:ind w:left="426"/>
        <w:jc w:val="both"/>
        <w:rPr>
          <w:sz w:val="22"/>
          <w:szCs w:val="22"/>
        </w:rPr>
      </w:pPr>
      <w:r w:rsidRPr="00E35E8B">
        <w:rPr>
          <w:sz w:val="22"/>
          <w:szCs w:val="22"/>
        </w:rPr>
        <w:t>Wynagrodzenie nie podlega waloryzacji w szczególności ze względu na wzrost kosztów produkcji, wahania kursów walutowych, wysokość inflacji, wzrost wskaźników cen w produkcji budowlano-montażowej itp.</w:t>
      </w:r>
    </w:p>
    <w:p w14:paraId="771FE4FE" w14:textId="77777777" w:rsidR="00E47CDE" w:rsidRDefault="005472CE" w:rsidP="00E47CDE">
      <w:pPr>
        <w:pStyle w:val="Default"/>
        <w:numPr>
          <w:ilvl w:val="0"/>
          <w:numId w:val="6"/>
        </w:numPr>
        <w:spacing w:after="62" w:line="276" w:lineRule="auto"/>
        <w:ind w:left="426"/>
        <w:jc w:val="both"/>
        <w:rPr>
          <w:sz w:val="22"/>
          <w:szCs w:val="22"/>
        </w:rPr>
      </w:pPr>
      <w:r w:rsidRPr="00E47CDE">
        <w:rPr>
          <w:sz w:val="22"/>
          <w:szCs w:val="22"/>
        </w:rPr>
        <w:t>Podstawą do wystawienia faktury przez Wykonawcę</w:t>
      </w:r>
      <w:r w:rsidR="00E47CDE">
        <w:rPr>
          <w:sz w:val="22"/>
          <w:szCs w:val="22"/>
        </w:rPr>
        <w:t xml:space="preserve"> </w:t>
      </w:r>
      <w:r w:rsidRPr="00E47CDE">
        <w:rPr>
          <w:sz w:val="22"/>
          <w:szCs w:val="22"/>
        </w:rPr>
        <w:t>jest podpisany przez Strony</w:t>
      </w:r>
      <w:r w:rsidR="00E35E8B" w:rsidRPr="00E35E8B">
        <w:t xml:space="preserve"> </w:t>
      </w:r>
      <w:r w:rsidR="00E35E8B" w:rsidRPr="00E35E8B">
        <w:rPr>
          <w:sz w:val="22"/>
          <w:szCs w:val="22"/>
        </w:rPr>
        <w:t>bez wad lub uwag i zastrzeżeń</w:t>
      </w:r>
      <w:r w:rsidRPr="00E47CDE">
        <w:rPr>
          <w:sz w:val="22"/>
          <w:szCs w:val="22"/>
        </w:rPr>
        <w:t xml:space="preserve"> protokół zdawczo-odbiorczy, o którym mowa w § 2 ust. 2.</w:t>
      </w:r>
    </w:p>
    <w:p w14:paraId="1DA0EE38" w14:textId="77777777" w:rsidR="00E47CDE" w:rsidRDefault="005472CE" w:rsidP="00E47CDE">
      <w:pPr>
        <w:pStyle w:val="Default"/>
        <w:numPr>
          <w:ilvl w:val="0"/>
          <w:numId w:val="6"/>
        </w:numPr>
        <w:spacing w:after="62" w:line="276" w:lineRule="auto"/>
        <w:ind w:left="426"/>
        <w:jc w:val="both"/>
        <w:rPr>
          <w:sz w:val="22"/>
          <w:szCs w:val="22"/>
        </w:rPr>
      </w:pPr>
      <w:r w:rsidRPr="00E47CDE">
        <w:rPr>
          <w:sz w:val="22"/>
          <w:szCs w:val="22"/>
        </w:rPr>
        <w:t>Kwota wynikająca z przedstawionej faktury zostanie zapłacona w formie przelewu</w:t>
      </w:r>
      <w:r w:rsidR="00E47CDE">
        <w:rPr>
          <w:sz w:val="22"/>
          <w:szCs w:val="22"/>
        </w:rPr>
        <w:t xml:space="preserve"> </w:t>
      </w:r>
      <w:r w:rsidRPr="00E47CDE">
        <w:rPr>
          <w:sz w:val="22"/>
          <w:szCs w:val="22"/>
        </w:rPr>
        <w:t>na konto bankowe Wykonawcy:</w:t>
      </w:r>
      <w:r w:rsidR="00E47CDE">
        <w:rPr>
          <w:sz w:val="22"/>
          <w:szCs w:val="22"/>
        </w:rPr>
        <w:t xml:space="preserve"> </w:t>
      </w:r>
      <w:r w:rsidR="00A278FF" w:rsidRPr="003A434F">
        <w:rPr>
          <w:sz w:val="22"/>
          <w:szCs w:val="22"/>
          <w:highlight w:val="yellow"/>
        </w:rPr>
        <w:t>……………………………………….</w:t>
      </w:r>
    </w:p>
    <w:p w14:paraId="41DF9D41" w14:textId="5430838F" w:rsidR="00E47CDE" w:rsidRDefault="005472CE" w:rsidP="00E47CDE">
      <w:pPr>
        <w:pStyle w:val="Default"/>
        <w:numPr>
          <w:ilvl w:val="0"/>
          <w:numId w:val="6"/>
        </w:numPr>
        <w:spacing w:after="62" w:line="276" w:lineRule="auto"/>
        <w:ind w:left="426"/>
        <w:jc w:val="both"/>
        <w:rPr>
          <w:sz w:val="22"/>
          <w:szCs w:val="22"/>
        </w:rPr>
      </w:pPr>
      <w:r w:rsidRPr="00E47CDE">
        <w:rPr>
          <w:sz w:val="22"/>
          <w:szCs w:val="22"/>
        </w:rPr>
        <w:t xml:space="preserve">Zamawiający zobowiązany jest dokonać zapłaty w terminie </w:t>
      </w:r>
      <w:r w:rsidR="00F12347">
        <w:rPr>
          <w:sz w:val="22"/>
          <w:szCs w:val="22"/>
        </w:rPr>
        <w:t xml:space="preserve">21 </w:t>
      </w:r>
      <w:r w:rsidRPr="00E47CDE">
        <w:rPr>
          <w:sz w:val="22"/>
          <w:szCs w:val="22"/>
        </w:rPr>
        <w:t>dni od daty wpływu prawidłowo wystawionej faktury do siedziby Zamawiającego.</w:t>
      </w:r>
    </w:p>
    <w:p w14:paraId="3AA0A852" w14:textId="77777777" w:rsidR="00E47CDE" w:rsidRDefault="005472CE" w:rsidP="005A2C6D">
      <w:pPr>
        <w:pStyle w:val="Default"/>
        <w:numPr>
          <w:ilvl w:val="0"/>
          <w:numId w:val="6"/>
        </w:numPr>
        <w:spacing w:after="62" w:line="276" w:lineRule="auto"/>
        <w:ind w:left="426"/>
        <w:jc w:val="both"/>
        <w:rPr>
          <w:sz w:val="22"/>
          <w:szCs w:val="22"/>
        </w:rPr>
      </w:pPr>
      <w:r w:rsidRPr="00E47CDE">
        <w:rPr>
          <w:sz w:val="22"/>
          <w:szCs w:val="22"/>
        </w:rPr>
        <w:t>Za dzień dokonania zapłaty uznaje się dzień złożenia przez Zamawiającego polecenia przelewu.</w:t>
      </w:r>
    </w:p>
    <w:p w14:paraId="4066263C" w14:textId="77777777" w:rsidR="005472CE" w:rsidRDefault="005472CE" w:rsidP="005A2C6D">
      <w:pPr>
        <w:pStyle w:val="Default"/>
        <w:numPr>
          <w:ilvl w:val="0"/>
          <w:numId w:val="6"/>
        </w:numPr>
        <w:spacing w:after="62" w:line="276" w:lineRule="auto"/>
        <w:ind w:left="426"/>
        <w:jc w:val="both"/>
        <w:rPr>
          <w:sz w:val="22"/>
          <w:szCs w:val="22"/>
        </w:rPr>
      </w:pPr>
      <w:r w:rsidRPr="00E47CDE">
        <w:rPr>
          <w:sz w:val="22"/>
          <w:szCs w:val="22"/>
        </w:rPr>
        <w:lastRenderedPageBreak/>
        <w:t>Płatnikiem będzie Powiat Wrzesiński, ul. Chopina 10, 62-300</w:t>
      </w:r>
      <w:r w:rsidR="00172CDD">
        <w:rPr>
          <w:sz w:val="22"/>
          <w:szCs w:val="22"/>
        </w:rPr>
        <w:t xml:space="preserve"> </w:t>
      </w:r>
      <w:r w:rsidRPr="00E47CDE">
        <w:rPr>
          <w:sz w:val="22"/>
          <w:szCs w:val="22"/>
        </w:rPr>
        <w:t>Września, NIP: 789-172-68-01.</w:t>
      </w:r>
    </w:p>
    <w:p w14:paraId="29D59A79" w14:textId="77777777" w:rsidR="00FC1D35" w:rsidRDefault="00E35E8B" w:rsidP="00C92430">
      <w:pPr>
        <w:pStyle w:val="Default"/>
        <w:numPr>
          <w:ilvl w:val="0"/>
          <w:numId w:val="6"/>
        </w:numPr>
        <w:spacing w:after="62" w:line="276" w:lineRule="auto"/>
        <w:ind w:left="426"/>
        <w:jc w:val="both"/>
        <w:rPr>
          <w:sz w:val="22"/>
          <w:szCs w:val="22"/>
        </w:rPr>
      </w:pPr>
      <w:r w:rsidRPr="00E35E8B">
        <w:rPr>
          <w:sz w:val="22"/>
          <w:szCs w:val="22"/>
        </w:rPr>
        <w:t>W kwocie wynagrodzenia określonego w niniejszym paragrafie mieszczą się wszystkie wydatki poniesione przez Wykonawcę i osoby, którymi się posługuje w związku z wykonaniem postanowień niniejszej Umowy.</w:t>
      </w:r>
    </w:p>
    <w:p w14:paraId="0293E329" w14:textId="77777777" w:rsidR="00FC1D35" w:rsidRDefault="00E35E8B" w:rsidP="00C92430">
      <w:pPr>
        <w:pStyle w:val="Default"/>
        <w:numPr>
          <w:ilvl w:val="0"/>
          <w:numId w:val="6"/>
        </w:numPr>
        <w:spacing w:after="62" w:line="276" w:lineRule="auto"/>
        <w:ind w:left="426"/>
        <w:jc w:val="both"/>
        <w:rPr>
          <w:sz w:val="22"/>
          <w:szCs w:val="22"/>
        </w:rPr>
      </w:pPr>
      <w:r w:rsidRPr="00E35E8B">
        <w:rPr>
          <w:sz w:val="22"/>
          <w:szCs w:val="22"/>
        </w:rPr>
        <w:t>Wykonawca nie może przenieść wierzytelności wynikającej z niniejszej umowy, na rzecz osoby trzeciej, bez pisemnej zgody Zamawiającego.</w:t>
      </w:r>
    </w:p>
    <w:p w14:paraId="7E7E4F24" w14:textId="33CEAA60" w:rsidR="00E35E8B" w:rsidRDefault="00E35E8B">
      <w:pPr>
        <w:pStyle w:val="Default"/>
        <w:numPr>
          <w:ilvl w:val="0"/>
          <w:numId w:val="6"/>
        </w:numPr>
        <w:spacing w:after="62" w:line="276" w:lineRule="auto"/>
        <w:ind w:left="426"/>
        <w:jc w:val="both"/>
        <w:rPr>
          <w:sz w:val="22"/>
          <w:szCs w:val="22"/>
        </w:rPr>
      </w:pPr>
      <w:r w:rsidRPr="00E35E8B">
        <w:rPr>
          <w:sz w:val="22"/>
          <w:szCs w:val="22"/>
        </w:rPr>
        <w:t xml:space="preserve">Błędnie wystawiona faktura spowoduje naliczenie ponownego </w:t>
      </w:r>
      <w:r w:rsidR="00F12347">
        <w:rPr>
          <w:sz w:val="22"/>
          <w:szCs w:val="22"/>
        </w:rPr>
        <w:t>21</w:t>
      </w:r>
      <w:r w:rsidR="00F12347" w:rsidRPr="00E35E8B">
        <w:rPr>
          <w:sz w:val="22"/>
          <w:szCs w:val="22"/>
        </w:rPr>
        <w:t xml:space="preserve"> </w:t>
      </w:r>
      <w:r w:rsidRPr="00E35E8B">
        <w:rPr>
          <w:sz w:val="22"/>
          <w:szCs w:val="22"/>
        </w:rPr>
        <w:t>– dniowego terminu płatności                          od momentu dostarczenia poprawionego dokumentu.</w:t>
      </w:r>
    </w:p>
    <w:p w14:paraId="4EAF2193" w14:textId="77777777" w:rsidR="00E35E8B" w:rsidRPr="00E35E8B" w:rsidRDefault="00E35E8B">
      <w:pPr>
        <w:pStyle w:val="Default"/>
        <w:numPr>
          <w:ilvl w:val="0"/>
          <w:numId w:val="6"/>
        </w:numPr>
        <w:spacing w:after="62" w:line="276" w:lineRule="auto"/>
        <w:ind w:left="426"/>
        <w:jc w:val="both"/>
        <w:rPr>
          <w:sz w:val="22"/>
          <w:szCs w:val="22"/>
        </w:rPr>
      </w:pPr>
      <w:r w:rsidRPr="00E35E8B">
        <w:rPr>
          <w:sz w:val="22"/>
          <w:szCs w:val="22"/>
        </w:rPr>
        <w:t>Wykonawca może złożyć ustrukturyzowaną fakturę poprzez Platformę Elektronicznego Fakturowania na adres PEF Zamawiającego: „NIP 7891726801”.</w:t>
      </w:r>
    </w:p>
    <w:p w14:paraId="2FA7DACC" w14:textId="77777777" w:rsidR="003D6D60" w:rsidRPr="005A2C6D" w:rsidRDefault="003D6D60" w:rsidP="005A2C6D">
      <w:pPr>
        <w:pStyle w:val="Default"/>
        <w:spacing w:line="276" w:lineRule="auto"/>
        <w:jc w:val="both"/>
        <w:rPr>
          <w:sz w:val="22"/>
          <w:szCs w:val="22"/>
        </w:rPr>
      </w:pPr>
    </w:p>
    <w:p w14:paraId="6550CA95" w14:textId="77777777" w:rsidR="005472CE" w:rsidRPr="005A2C6D" w:rsidRDefault="005472CE" w:rsidP="004A41F4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sz w:val="22"/>
          <w:szCs w:val="22"/>
        </w:rPr>
        <w:t>§ 6.</w:t>
      </w:r>
    </w:p>
    <w:p w14:paraId="6778997B" w14:textId="77777777" w:rsidR="005472CE" w:rsidRPr="005A2C6D" w:rsidRDefault="005472CE" w:rsidP="004A41F4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sz w:val="22"/>
          <w:szCs w:val="22"/>
        </w:rPr>
        <w:t>KARY UMOWNE</w:t>
      </w:r>
    </w:p>
    <w:p w14:paraId="18A4FE58" w14:textId="77777777" w:rsidR="004A41F4" w:rsidRDefault="005472CE" w:rsidP="005A2C6D">
      <w:pPr>
        <w:pStyle w:val="Default"/>
        <w:numPr>
          <w:ilvl w:val="0"/>
          <w:numId w:val="7"/>
        </w:numPr>
        <w:spacing w:after="62" w:line="276" w:lineRule="auto"/>
        <w:ind w:left="426"/>
        <w:jc w:val="both"/>
        <w:rPr>
          <w:sz w:val="22"/>
          <w:szCs w:val="22"/>
        </w:rPr>
      </w:pPr>
      <w:r w:rsidRPr="005A2C6D">
        <w:rPr>
          <w:sz w:val="22"/>
          <w:szCs w:val="22"/>
        </w:rPr>
        <w:t>Strony ustalają odpowiedzialność za niewykonanie lub nienależyte wykonanie zobowiązań niniejszej umowy w formie kar umownych.</w:t>
      </w:r>
    </w:p>
    <w:p w14:paraId="0CBE36B6" w14:textId="77777777" w:rsidR="005472CE" w:rsidRPr="004A41F4" w:rsidRDefault="005472CE" w:rsidP="005A2C6D">
      <w:pPr>
        <w:pStyle w:val="Default"/>
        <w:numPr>
          <w:ilvl w:val="0"/>
          <w:numId w:val="7"/>
        </w:numPr>
        <w:spacing w:after="62" w:line="276" w:lineRule="auto"/>
        <w:ind w:left="426"/>
        <w:jc w:val="both"/>
        <w:rPr>
          <w:sz w:val="22"/>
          <w:szCs w:val="22"/>
        </w:rPr>
      </w:pPr>
      <w:r w:rsidRPr="004A41F4">
        <w:rPr>
          <w:sz w:val="22"/>
          <w:szCs w:val="22"/>
        </w:rPr>
        <w:t>Wykonawca</w:t>
      </w:r>
      <w:r w:rsidR="004A41F4">
        <w:rPr>
          <w:sz w:val="22"/>
          <w:szCs w:val="22"/>
        </w:rPr>
        <w:t xml:space="preserve"> </w:t>
      </w:r>
      <w:r w:rsidRPr="004A41F4">
        <w:rPr>
          <w:sz w:val="22"/>
          <w:szCs w:val="22"/>
        </w:rPr>
        <w:t>zobowiązany jest zapłacić Zamawiającemu kary umowne w przypadku:</w:t>
      </w:r>
    </w:p>
    <w:p w14:paraId="78459531" w14:textId="77777777" w:rsidR="004A41F4" w:rsidRDefault="005472CE" w:rsidP="005A2C6D">
      <w:pPr>
        <w:pStyle w:val="Default"/>
        <w:numPr>
          <w:ilvl w:val="0"/>
          <w:numId w:val="8"/>
        </w:numPr>
        <w:spacing w:after="62" w:line="276" w:lineRule="auto"/>
        <w:jc w:val="both"/>
        <w:rPr>
          <w:sz w:val="22"/>
          <w:szCs w:val="22"/>
        </w:rPr>
      </w:pPr>
      <w:r w:rsidRPr="005A2C6D">
        <w:rPr>
          <w:sz w:val="22"/>
          <w:szCs w:val="22"/>
        </w:rPr>
        <w:t>odstąpienia od umowy przez którąkolwiek ze Stron z przyczyn zależnych od Wykonawcy</w:t>
      </w:r>
      <w:r w:rsidR="004A41F4">
        <w:rPr>
          <w:sz w:val="22"/>
          <w:szCs w:val="22"/>
        </w:rPr>
        <w:br/>
      </w:r>
      <w:r w:rsidRPr="005A2C6D">
        <w:rPr>
          <w:sz w:val="22"/>
          <w:szCs w:val="22"/>
        </w:rPr>
        <w:t>w wysokości</w:t>
      </w:r>
      <w:r w:rsidR="004A41F4">
        <w:rPr>
          <w:sz w:val="22"/>
          <w:szCs w:val="22"/>
        </w:rPr>
        <w:t xml:space="preserve"> </w:t>
      </w:r>
      <w:r w:rsidRPr="005A2C6D">
        <w:rPr>
          <w:sz w:val="22"/>
          <w:szCs w:val="22"/>
        </w:rPr>
        <w:t>10% wynagrodzenia</w:t>
      </w:r>
      <w:r w:rsidR="00687D0E">
        <w:rPr>
          <w:sz w:val="22"/>
          <w:szCs w:val="22"/>
        </w:rPr>
        <w:t xml:space="preserve"> brutto</w:t>
      </w:r>
      <w:r w:rsidRPr="005A2C6D">
        <w:rPr>
          <w:sz w:val="22"/>
          <w:szCs w:val="22"/>
        </w:rPr>
        <w:t>, o którym mowa w § 5</w:t>
      </w:r>
      <w:r w:rsidR="004A41F4">
        <w:rPr>
          <w:sz w:val="22"/>
          <w:szCs w:val="22"/>
        </w:rPr>
        <w:t xml:space="preserve"> </w:t>
      </w:r>
      <w:r w:rsidRPr="005A2C6D">
        <w:rPr>
          <w:sz w:val="22"/>
          <w:szCs w:val="22"/>
        </w:rPr>
        <w:t>ust. 1,</w:t>
      </w:r>
    </w:p>
    <w:p w14:paraId="20797808" w14:textId="77777777" w:rsidR="004A41F4" w:rsidRDefault="005472CE" w:rsidP="005A2C6D">
      <w:pPr>
        <w:pStyle w:val="Default"/>
        <w:numPr>
          <w:ilvl w:val="0"/>
          <w:numId w:val="8"/>
        </w:numPr>
        <w:spacing w:after="62" w:line="276" w:lineRule="auto"/>
        <w:jc w:val="both"/>
        <w:rPr>
          <w:sz w:val="22"/>
          <w:szCs w:val="22"/>
        </w:rPr>
      </w:pPr>
      <w:r w:rsidRPr="004A41F4">
        <w:rPr>
          <w:sz w:val="22"/>
          <w:szCs w:val="22"/>
        </w:rPr>
        <w:t>zwłoki w wykonaniu przedmiotu umowy w wysokości 0,5% wynagrodzenia</w:t>
      </w:r>
      <w:r w:rsidR="00687D0E">
        <w:rPr>
          <w:sz w:val="22"/>
          <w:szCs w:val="22"/>
        </w:rPr>
        <w:t xml:space="preserve"> brutto</w:t>
      </w:r>
      <w:r w:rsidRPr="004A41F4">
        <w:rPr>
          <w:sz w:val="22"/>
          <w:szCs w:val="22"/>
        </w:rPr>
        <w:t>, o którym mowa w § 5</w:t>
      </w:r>
      <w:r w:rsidR="004A41F4">
        <w:rPr>
          <w:sz w:val="22"/>
          <w:szCs w:val="22"/>
        </w:rPr>
        <w:t xml:space="preserve"> </w:t>
      </w:r>
      <w:r w:rsidRPr="004A41F4">
        <w:rPr>
          <w:sz w:val="22"/>
          <w:szCs w:val="22"/>
        </w:rPr>
        <w:t>ust. 1, za każdy dzień zwłoki,</w:t>
      </w:r>
    </w:p>
    <w:p w14:paraId="6EFE8EDD" w14:textId="77777777" w:rsidR="004A41F4" w:rsidRDefault="005472CE" w:rsidP="005A2C6D">
      <w:pPr>
        <w:pStyle w:val="Default"/>
        <w:numPr>
          <w:ilvl w:val="0"/>
          <w:numId w:val="8"/>
        </w:numPr>
        <w:spacing w:after="62" w:line="276" w:lineRule="auto"/>
        <w:jc w:val="both"/>
        <w:rPr>
          <w:sz w:val="22"/>
          <w:szCs w:val="22"/>
        </w:rPr>
      </w:pPr>
      <w:r w:rsidRPr="004A41F4">
        <w:rPr>
          <w:sz w:val="22"/>
          <w:szCs w:val="22"/>
        </w:rPr>
        <w:t>zwłoki w usunięciu wad stwierdzonych przy odbiorze w wysokości 0,5% wynagrodzenia</w:t>
      </w:r>
      <w:r w:rsidR="00687D0E">
        <w:rPr>
          <w:sz w:val="22"/>
          <w:szCs w:val="22"/>
        </w:rPr>
        <w:t xml:space="preserve"> brutto</w:t>
      </w:r>
      <w:r w:rsidRPr="004A41F4">
        <w:rPr>
          <w:sz w:val="22"/>
          <w:szCs w:val="22"/>
        </w:rPr>
        <w:t>, o</w:t>
      </w:r>
      <w:r w:rsidR="00313935">
        <w:rPr>
          <w:sz w:val="22"/>
          <w:szCs w:val="22"/>
        </w:rPr>
        <w:t> </w:t>
      </w:r>
      <w:r w:rsidRPr="004A41F4">
        <w:rPr>
          <w:sz w:val="22"/>
          <w:szCs w:val="22"/>
        </w:rPr>
        <w:t>którym mowa w § 5</w:t>
      </w:r>
      <w:r w:rsidR="004A41F4">
        <w:rPr>
          <w:sz w:val="22"/>
          <w:szCs w:val="22"/>
        </w:rPr>
        <w:t xml:space="preserve"> </w:t>
      </w:r>
      <w:r w:rsidRPr="004A41F4">
        <w:rPr>
          <w:sz w:val="22"/>
          <w:szCs w:val="22"/>
        </w:rPr>
        <w:t>ust. 1, za każdy dzień zwłoki,</w:t>
      </w:r>
    </w:p>
    <w:p w14:paraId="36BBAAD3" w14:textId="77777777" w:rsidR="005472CE" w:rsidRPr="004A41F4" w:rsidRDefault="005472CE" w:rsidP="005A2C6D">
      <w:pPr>
        <w:pStyle w:val="Default"/>
        <w:numPr>
          <w:ilvl w:val="0"/>
          <w:numId w:val="8"/>
        </w:numPr>
        <w:spacing w:after="62" w:line="276" w:lineRule="auto"/>
        <w:jc w:val="both"/>
        <w:rPr>
          <w:sz w:val="22"/>
          <w:szCs w:val="22"/>
        </w:rPr>
      </w:pPr>
      <w:r w:rsidRPr="004A41F4">
        <w:rPr>
          <w:sz w:val="22"/>
          <w:szCs w:val="22"/>
        </w:rPr>
        <w:t>zwłoki w usunięciu wad stwierdzonych w okresie gwarancji w wysokości</w:t>
      </w:r>
      <w:r w:rsidR="004A41F4">
        <w:rPr>
          <w:sz w:val="22"/>
          <w:szCs w:val="22"/>
        </w:rPr>
        <w:t xml:space="preserve"> </w:t>
      </w:r>
      <w:r w:rsidRPr="004A41F4">
        <w:rPr>
          <w:sz w:val="22"/>
          <w:szCs w:val="22"/>
        </w:rPr>
        <w:t>0,5% wynagrodzenia</w:t>
      </w:r>
      <w:r w:rsidR="00687D0E">
        <w:rPr>
          <w:sz w:val="22"/>
          <w:szCs w:val="22"/>
        </w:rPr>
        <w:t xml:space="preserve"> brutto</w:t>
      </w:r>
      <w:r w:rsidRPr="004A41F4">
        <w:rPr>
          <w:sz w:val="22"/>
          <w:szCs w:val="22"/>
        </w:rPr>
        <w:t>, o</w:t>
      </w:r>
      <w:r w:rsidR="004A41F4">
        <w:rPr>
          <w:sz w:val="22"/>
          <w:szCs w:val="22"/>
        </w:rPr>
        <w:t xml:space="preserve"> </w:t>
      </w:r>
      <w:r w:rsidRPr="004A41F4">
        <w:rPr>
          <w:sz w:val="22"/>
          <w:szCs w:val="22"/>
        </w:rPr>
        <w:t>którym mowa w § 5</w:t>
      </w:r>
      <w:r w:rsidR="004A41F4">
        <w:rPr>
          <w:sz w:val="22"/>
          <w:szCs w:val="22"/>
        </w:rPr>
        <w:t xml:space="preserve"> </w:t>
      </w:r>
      <w:r w:rsidRPr="004A41F4">
        <w:rPr>
          <w:sz w:val="22"/>
          <w:szCs w:val="22"/>
        </w:rPr>
        <w:t>ust. 1, za każdy dzień zwłoki.</w:t>
      </w:r>
    </w:p>
    <w:p w14:paraId="589521EA" w14:textId="77777777" w:rsidR="003D6D60" w:rsidRDefault="005472CE" w:rsidP="005A2C6D">
      <w:pPr>
        <w:pStyle w:val="Default"/>
        <w:numPr>
          <w:ilvl w:val="0"/>
          <w:numId w:val="11"/>
        </w:numPr>
        <w:spacing w:after="62" w:line="276" w:lineRule="auto"/>
        <w:ind w:left="426"/>
        <w:jc w:val="both"/>
        <w:rPr>
          <w:sz w:val="22"/>
          <w:szCs w:val="22"/>
        </w:rPr>
      </w:pPr>
      <w:r w:rsidRPr="005A2C6D">
        <w:rPr>
          <w:sz w:val="22"/>
          <w:szCs w:val="22"/>
        </w:rPr>
        <w:t>Zamawiający zastrzega sobie prawo</w:t>
      </w:r>
      <w:r w:rsidR="003D6D60">
        <w:rPr>
          <w:sz w:val="22"/>
          <w:szCs w:val="22"/>
        </w:rPr>
        <w:t xml:space="preserve"> </w:t>
      </w:r>
      <w:r w:rsidRPr="005A2C6D">
        <w:rPr>
          <w:sz w:val="22"/>
          <w:szCs w:val="22"/>
        </w:rPr>
        <w:t>dochodzenia odszkodowania na zasadach ogólnych o ile wysokość poniesionej szkody przekracza wysokość kar umownych lub w przypadku, kiedy szkoda powstała z przyczyn, dla których kary umowne nie zostały zastrzeżone.</w:t>
      </w:r>
    </w:p>
    <w:p w14:paraId="6C42EFDD" w14:textId="77777777" w:rsidR="003D6D60" w:rsidRDefault="005472CE" w:rsidP="005A2C6D">
      <w:pPr>
        <w:pStyle w:val="Default"/>
        <w:numPr>
          <w:ilvl w:val="0"/>
          <w:numId w:val="11"/>
        </w:numPr>
        <w:spacing w:after="62" w:line="276" w:lineRule="auto"/>
        <w:ind w:left="426"/>
        <w:jc w:val="both"/>
        <w:rPr>
          <w:sz w:val="22"/>
          <w:szCs w:val="22"/>
        </w:rPr>
      </w:pPr>
      <w:r w:rsidRPr="003D6D60">
        <w:rPr>
          <w:sz w:val="22"/>
          <w:szCs w:val="22"/>
        </w:rPr>
        <w:t>Zapłata kar umownych nie zwalnia Wykonawcy od obowiązku wykonania umowy.</w:t>
      </w:r>
    </w:p>
    <w:p w14:paraId="5EF8D3AA" w14:textId="77777777" w:rsidR="003D6D60" w:rsidRDefault="005472CE" w:rsidP="005A2C6D">
      <w:pPr>
        <w:pStyle w:val="Default"/>
        <w:numPr>
          <w:ilvl w:val="0"/>
          <w:numId w:val="11"/>
        </w:numPr>
        <w:spacing w:after="62" w:line="276" w:lineRule="auto"/>
        <w:ind w:left="426"/>
        <w:jc w:val="both"/>
        <w:rPr>
          <w:sz w:val="22"/>
          <w:szCs w:val="22"/>
        </w:rPr>
      </w:pPr>
      <w:r w:rsidRPr="003D6D60">
        <w:rPr>
          <w:sz w:val="22"/>
          <w:szCs w:val="22"/>
        </w:rPr>
        <w:t>Wykonawca zapłaci kary umowne na wskazany przez Zamawiającego rachunek bankowy przelewem, w terminie 7 dni kalendarzowych od dnia doręczenia mu żądania Zamawiającego zapłaty takiej kary umownej.</w:t>
      </w:r>
    </w:p>
    <w:p w14:paraId="0ADD0DA2" w14:textId="77777777" w:rsidR="005472CE" w:rsidRDefault="005472CE" w:rsidP="005A2C6D">
      <w:pPr>
        <w:pStyle w:val="Default"/>
        <w:numPr>
          <w:ilvl w:val="0"/>
          <w:numId w:val="11"/>
        </w:numPr>
        <w:spacing w:after="62" w:line="276" w:lineRule="auto"/>
        <w:ind w:left="426"/>
        <w:jc w:val="both"/>
        <w:rPr>
          <w:sz w:val="22"/>
          <w:szCs w:val="22"/>
        </w:rPr>
      </w:pPr>
      <w:r w:rsidRPr="003D6D60">
        <w:rPr>
          <w:sz w:val="22"/>
          <w:szCs w:val="22"/>
        </w:rPr>
        <w:t>W sytuacji braku zapłaty przez Wykonawcę kar umownych na skutek złożonego przez Zamawiającego wezwania do zapłaty, Wykonawca wyraża zgodę na potrącenie wyżej wymienionych kar z należności głównej.</w:t>
      </w:r>
    </w:p>
    <w:p w14:paraId="5D60B067" w14:textId="77777777" w:rsidR="00313935" w:rsidRPr="00313935" w:rsidRDefault="00313935" w:rsidP="00313935">
      <w:pPr>
        <w:pStyle w:val="Default"/>
        <w:numPr>
          <w:ilvl w:val="0"/>
          <w:numId w:val="11"/>
        </w:numPr>
        <w:spacing w:after="62" w:line="276" w:lineRule="auto"/>
        <w:ind w:left="426"/>
        <w:jc w:val="both"/>
        <w:rPr>
          <w:sz w:val="22"/>
          <w:szCs w:val="22"/>
        </w:rPr>
      </w:pPr>
      <w:r w:rsidRPr="00313935">
        <w:rPr>
          <w:sz w:val="22"/>
          <w:szCs w:val="22"/>
        </w:rPr>
        <w:t>W przypadku gdy suma kar umownych osiągnie wartość 10%</w:t>
      </w:r>
      <w:r>
        <w:rPr>
          <w:sz w:val="22"/>
          <w:szCs w:val="22"/>
        </w:rPr>
        <w:t xml:space="preserve"> wynagrodzenia, o którym mowa w </w:t>
      </w:r>
      <w:r w:rsidRPr="00313935">
        <w:rPr>
          <w:sz w:val="22"/>
          <w:szCs w:val="22"/>
        </w:rPr>
        <w:t>§ 5 ust. 1 umowy, Zamawiający zastrzega sobie prawo do odstąpienia od umowy.</w:t>
      </w:r>
    </w:p>
    <w:p w14:paraId="615C543B" w14:textId="77777777" w:rsidR="00313935" w:rsidRPr="003D6D60" w:rsidRDefault="00313935" w:rsidP="00313935">
      <w:pPr>
        <w:pStyle w:val="Default"/>
        <w:numPr>
          <w:ilvl w:val="0"/>
          <w:numId w:val="11"/>
        </w:numPr>
        <w:spacing w:after="62" w:line="276" w:lineRule="auto"/>
        <w:ind w:left="426"/>
        <w:jc w:val="both"/>
        <w:rPr>
          <w:sz w:val="22"/>
          <w:szCs w:val="22"/>
        </w:rPr>
      </w:pPr>
      <w:r w:rsidRPr="00313935">
        <w:rPr>
          <w:sz w:val="22"/>
          <w:szCs w:val="22"/>
        </w:rPr>
        <w:t>Łączna maksymalna wysokość kar umownych, których można dochodzić w ramach niniejszej umowy nie może przekroczyć wartość 10% wynagrodzenia, o którym mowa w § 5 ust. 1 umowy</w:t>
      </w:r>
      <w:r>
        <w:rPr>
          <w:sz w:val="22"/>
          <w:szCs w:val="22"/>
        </w:rPr>
        <w:t>.</w:t>
      </w:r>
    </w:p>
    <w:p w14:paraId="72C62455" w14:textId="77777777" w:rsidR="00BD3A6A" w:rsidRDefault="00BD3A6A" w:rsidP="003D6D60">
      <w:pPr>
        <w:pStyle w:val="Default"/>
        <w:spacing w:line="276" w:lineRule="auto"/>
        <w:jc w:val="center"/>
        <w:rPr>
          <w:sz w:val="22"/>
          <w:szCs w:val="22"/>
        </w:rPr>
      </w:pPr>
    </w:p>
    <w:p w14:paraId="366CB2E3" w14:textId="77777777" w:rsidR="005472CE" w:rsidRPr="005A2C6D" w:rsidRDefault="005472CE" w:rsidP="003D6D60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sz w:val="22"/>
          <w:szCs w:val="22"/>
        </w:rPr>
        <w:t>§ 7.</w:t>
      </w:r>
    </w:p>
    <w:p w14:paraId="0317786C" w14:textId="77777777" w:rsidR="005472CE" w:rsidRPr="005A2C6D" w:rsidRDefault="005472CE" w:rsidP="003D6D60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sz w:val="22"/>
          <w:szCs w:val="22"/>
        </w:rPr>
        <w:t>ROZWIĄZANIE I ODSTĄPIENIE OD UMOWY</w:t>
      </w:r>
    </w:p>
    <w:p w14:paraId="3673856D" w14:textId="77777777" w:rsidR="003D6D60" w:rsidRDefault="005472CE" w:rsidP="005A2C6D">
      <w:pPr>
        <w:pStyle w:val="Default"/>
        <w:numPr>
          <w:ilvl w:val="0"/>
          <w:numId w:val="12"/>
        </w:numPr>
        <w:spacing w:after="63" w:line="276" w:lineRule="auto"/>
        <w:ind w:left="426"/>
        <w:jc w:val="both"/>
        <w:rPr>
          <w:sz w:val="22"/>
          <w:szCs w:val="22"/>
        </w:rPr>
      </w:pPr>
      <w:r w:rsidRPr="005A2C6D">
        <w:rPr>
          <w:sz w:val="22"/>
          <w:szCs w:val="22"/>
        </w:rPr>
        <w:t>Niniejsza umowa może zostać rozwiązana w każdym</w:t>
      </w:r>
      <w:r w:rsidR="003D6D60">
        <w:rPr>
          <w:sz w:val="22"/>
          <w:szCs w:val="22"/>
        </w:rPr>
        <w:t xml:space="preserve"> </w:t>
      </w:r>
      <w:r w:rsidRPr="005A2C6D">
        <w:rPr>
          <w:sz w:val="22"/>
          <w:szCs w:val="22"/>
        </w:rPr>
        <w:t>czasie za zgodą obydwu Stron.</w:t>
      </w:r>
    </w:p>
    <w:p w14:paraId="08D2774D" w14:textId="77777777" w:rsidR="003D6D60" w:rsidRDefault="005472CE" w:rsidP="005A2C6D">
      <w:pPr>
        <w:pStyle w:val="Default"/>
        <w:numPr>
          <w:ilvl w:val="0"/>
          <w:numId w:val="12"/>
        </w:numPr>
        <w:spacing w:after="63" w:line="276" w:lineRule="auto"/>
        <w:ind w:left="426"/>
        <w:jc w:val="both"/>
        <w:rPr>
          <w:sz w:val="22"/>
          <w:szCs w:val="22"/>
        </w:rPr>
      </w:pPr>
      <w:r w:rsidRPr="003D6D60">
        <w:rPr>
          <w:sz w:val="22"/>
          <w:szCs w:val="22"/>
        </w:rPr>
        <w:t>Zamawiający jest uprawniony do odstąpienia od niniejszej umowy w przypadku naruszenia przez Wykonawcę jakiegokolwiek obowiązku wynikającego z niniejszej umowy oraz nie usunięcia naruszenia w terminie wyznaczonym przez Zamawiającego.</w:t>
      </w:r>
    </w:p>
    <w:p w14:paraId="0D378125" w14:textId="77777777" w:rsidR="005472CE" w:rsidRPr="003D6D60" w:rsidRDefault="005472CE" w:rsidP="005A2C6D">
      <w:pPr>
        <w:pStyle w:val="Default"/>
        <w:numPr>
          <w:ilvl w:val="0"/>
          <w:numId w:val="12"/>
        </w:numPr>
        <w:spacing w:after="63" w:line="276" w:lineRule="auto"/>
        <w:ind w:left="426"/>
        <w:jc w:val="both"/>
        <w:rPr>
          <w:sz w:val="22"/>
          <w:szCs w:val="22"/>
        </w:rPr>
      </w:pPr>
      <w:r w:rsidRPr="003D6D60">
        <w:rPr>
          <w:sz w:val="22"/>
          <w:szCs w:val="22"/>
        </w:rPr>
        <w:t>Zamawiający może odstąpić od umowy:</w:t>
      </w:r>
    </w:p>
    <w:p w14:paraId="25621673" w14:textId="77777777" w:rsidR="003D6D60" w:rsidRDefault="005472CE" w:rsidP="005A2C6D">
      <w:pPr>
        <w:pStyle w:val="Default"/>
        <w:numPr>
          <w:ilvl w:val="0"/>
          <w:numId w:val="13"/>
        </w:numPr>
        <w:spacing w:after="63" w:line="276" w:lineRule="auto"/>
        <w:jc w:val="both"/>
        <w:rPr>
          <w:sz w:val="22"/>
          <w:szCs w:val="22"/>
        </w:rPr>
      </w:pPr>
      <w:r w:rsidRPr="005A2C6D">
        <w:rPr>
          <w:sz w:val="22"/>
          <w:szCs w:val="22"/>
        </w:rPr>
        <w:lastRenderedPageBreak/>
        <w:t>w razie wystąpienia istotnej zmiany okoliczności powodującej, że wykonanie umowy nie leży w interesie publicznym, czego nie można było przewidzieć w chwili zawarcia umowy; odstąpienie od umowy w tym przypadku może nastąpić w terminie 14 dni od powzięcia wiadomości o powyższych okolicznościach,</w:t>
      </w:r>
    </w:p>
    <w:p w14:paraId="3F04017C" w14:textId="77777777" w:rsidR="003D6D60" w:rsidRDefault="005472CE" w:rsidP="003D6D60">
      <w:pPr>
        <w:pStyle w:val="Default"/>
        <w:numPr>
          <w:ilvl w:val="0"/>
          <w:numId w:val="13"/>
        </w:numPr>
        <w:spacing w:after="63" w:line="276" w:lineRule="auto"/>
        <w:jc w:val="both"/>
        <w:rPr>
          <w:sz w:val="22"/>
          <w:szCs w:val="22"/>
        </w:rPr>
      </w:pPr>
      <w:r w:rsidRPr="003D6D60">
        <w:rPr>
          <w:sz w:val="22"/>
          <w:szCs w:val="22"/>
        </w:rPr>
        <w:t>w razie likwidacji</w:t>
      </w:r>
      <w:r w:rsidR="003D6D60">
        <w:rPr>
          <w:sz w:val="22"/>
          <w:szCs w:val="22"/>
        </w:rPr>
        <w:t xml:space="preserve"> </w:t>
      </w:r>
      <w:r w:rsidRPr="003D6D60">
        <w:rPr>
          <w:sz w:val="22"/>
          <w:szCs w:val="22"/>
        </w:rPr>
        <w:t>firmy Wykonawcy,</w:t>
      </w:r>
    </w:p>
    <w:p w14:paraId="17B9C55F" w14:textId="22D02475" w:rsidR="005472CE" w:rsidRPr="003D6D60" w:rsidRDefault="005472CE" w:rsidP="003D6D60">
      <w:pPr>
        <w:pStyle w:val="Default"/>
        <w:numPr>
          <w:ilvl w:val="0"/>
          <w:numId w:val="13"/>
        </w:numPr>
        <w:spacing w:after="63" w:line="276" w:lineRule="auto"/>
        <w:jc w:val="both"/>
        <w:rPr>
          <w:sz w:val="22"/>
          <w:szCs w:val="22"/>
        </w:rPr>
      </w:pPr>
      <w:r w:rsidRPr="003D6D60">
        <w:rPr>
          <w:sz w:val="22"/>
          <w:szCs w:val="22"/>
        </w:rPr>
        <w:t xml:space="preserve">w </w:t>
      </w:r>
      <w:r w:rsidR="0002324F" w:rsidRPr="003D6D60">
        <w:rPr>
          <w:sz w:val="22"/>
          <w:szCs w:val="22"/>
        </w:rPr>
        <w:t>sytuacji,</w:t>
      </w:r>
      <w:r w:rsidRPr="003D6D60">
        <w:rPr>
          <w:sz w:val="22"/>
          <w:szCs w:val="22"/>
        </w:rPr>
        <w:t xml:space="preserve"> gdy zostanie wydany nakaz zajęcia majątku Wykonawcy uniemożliwiający wykonanie przedmiotu umowy.</w:t>
      </w:r>
    </w:p>
    <w:p w14:paraId="4CD58063" w14:textId="77777777" w:rsidR="003D6D60" w:rsidRDefault="005472CE" w:rsidP="005A2C6D">
      <w:pPr>
        <w:pStyle w:val="Default"/>
        <w:numPr>
          <w:ilvl w:val="0"/>
          <w:numId w:val="12"/>
        </w:numPr>
        <w:spacing w:after="65" w:line="276" w:lineRule="auto"/>
        <w:ind w:left="426"/>
        <w:jc w:val="both"/>
        <w:rPr>
          <w:sz w:val="22"/>
          <w:szCs w:val="22"/>
        </w:rPr>
      </w:pPr>
      <w:r w:rsidRPr="005A2C6D">
        <w:rPr>
          <w:sz w:val="22"/>
          <w:szCs w:val="22"/>
        </w:rPr>
        <w:t>Każda ze Stron ma możliwość odstąpienia od umowy ze skutkiem natychmiastowym</w:t>
      </w:r>
      <w:r w:rsidR="003D6D60">
        <w:rPr>
          <w:sz w:val="22"/>
          <w:szCs w:val="22"/>
        </w:rPr>
        <w:t xml:space="preserve"> </w:t>
      </w:r>
      <w:r w:rsidRPr="005A2C6D">
        <w:rPr>
          <w:sz w:val="22"/>
          <w:szCs w:val="22"/>
        </w:rPr>
        <w:t>w wypadku zaistnienia przeszkód wynikających z siły wyższej uniemożliwiających realizację umowy. Przez siłę wyższą należy rozumieć zdarzenie nadzwyczajne, zewnętrzne, niemożliwe do przewidzenia</w:t>
      </w:r>
      <w:r w:rsidR="003D6D60">
        <w:rPr>
          <w:sz w:val="22"/>
          <w:szCs w:val="22"/>
        </w:rPr>
        <w:br/>
      </w:r>
      <w:r w:rsidRPr="005A2C6D">
        <w:rPr>
          <w:sz w:val="22"/>
          <w:szCs w:val="22"/>
        </w:rPr>
        <w:t>i przeciwdziałania, którego wystąpienie jest niezależne od Stron, a które uniemożliwia wykonanie zobowiązań wynikających z umowy.</w:t>
      </w:r>
    </w:p>
    <w:p w14:paraId="35AB3C9E" w14:textId="77777777" w:rsidR="003D6D60" w:rsidRDefault="005472CE" w:rsidP="005A2C6D">
      <w:pPr>
        <w:pStyle w:val="Default"/>
        <w:numPr>
          <w:ilvl w:val="0"/>
          <w:numId w:val="12"/>
        </w:numPr>
        <w:spacing w:after="65" w:line="276" w:lineRule="auto"/>
        <w:ind w:left="426"/>
        <w:jc w:val="both"/>
        <w:rPr>
          <w:sz w:val="22"/>
          <w:szCs w:val="22"/>
        </w:rPr>
      </w:pPr>
      <w:r w:rsidRPr="003D6D60">
        <w:rPr>
          <w:sz w:val="22"/>
          <w:szCs w:val="22"/>
        </w:rPr>
        <w:t>Odstąpienie od umowy na podstawie ust. 3 pkt. 2 i 3 uprawnia Zamawiającego do naliczenia kar umownych zgodnie z § 6 ust. 2 pkt 1 z tytułu odstąpienia od umowy z winy Wykonawcy.</w:t>
      </w:r>
    </w:p>
    <w:p w14:paraId="05414D66" w14:textId="77777777" w:rsidR="005472CE" w:rsidRPr="003D6D60" w:rsidRDefault="005472CE" w:rsidP="005A2C6D">
      <w:pPr>
        <w:pStyle w:val="Default"/>
        <w:numPr>
          <w:ilvl w:val="0"/>
          <w:numId w:val="12"/>
        </w:numPr>
        <w:spacing w:after="65" w:line="276" w:lineRule="auto"/>
        <w:ind w:left="426"/>
        <w:jc w:val="both"/>
        <w:rPr>
          <w:sz w:val="22"/>
          <w:szCs w:val="22"/>
        </w:rPr>
      </w:pPr>
      <w:r w:rsidRPr="003D6D60">
        <w:rPr>
          <w:sz w:val="22"/>
          <w:szCs w:val="22"/>
        </w:rPr>
        <w:t>Odstąpienie od umowy wymaga formy pisemnej pod rygorem nieważności.</w:t>
      </w:r>
    </w:p>
    <w:p w14:paraId="3542E6EC" w14:textId="77777777" w:rsidR="005472CE" w:rsidRPr="005A2C6D" w:rsidRDefault="005472CE" w:rsidP="005A2C6D">
      <w:pPr>
        <w:pStyle w:val="Default"/>
        <w:spacing w:line="276" w:lineRule="auto"/>
        <w:jc w:val="both"/>
        <w:rPr>
          <w:sz w:val="22"/>
          <w:szCs w:val="22"/>
        </w:rPr>
      </w:pPr>
    </w:p>
    <w:p w14:paraId="62A1AD4B" w14:textId="77777777" w:rsidR="005472CE" w:rsidRPr="005A2C6D" w:rsidRDefault="005472CE" w:rsidP="003D6D60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sz w:val="22"/>
          <w:szCs w:val="22"/>
        </w:rPr>
        <w:t>§ 8.</w:t>
      </w:r>
    </w:p>
    <w:p w14:paraId="6F8213F9" w14:textId="77777777" w:rsidR="005472CE" w:rsidRPr="005A2C6D" w:rsidRDefault="005472CE" w:rsidP="003D6D60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sz w:val="22"/>
          <w:szCs w:val="22"/>
        </w:rPr>
        <w:t>ZMIANY UMOWY</w:t>
      </w:r>
    </w:p>
    <w:p w14:paraId="6C452FB7" w14:textId="77777777" w:rsidR="005472CE" w:rsidRPr="005A2C6D" w:rsidRDefault="005472CE" w:rsidP="003D6D60">
      <w:pPr>
        <w:pStyle w:val="Default"/>
        <w:numPr>
          <w:ilvl w:val="0"/>
          <w:numId w:val="15"/>
        </w:numPr>
        <w:spacing w:after="65" w:line="276" w:lineRule="auto"/>
        <w:ind w:left="426"/>
        <w:jc w:val="both"/>
        <w:rPr>
          <w:sz w:val="22"/>
          <w:szCs w:val="22"/>
        </w:rPr>
      </w:pPr>
      <w:r w:rsidRPr="005A2C6D">
        <w:rPr>
          <w:sz w:val="22"/>
          <w:szCs w:val="22"/>
        </w:rPr>
        <w:t>Zamawiający przewiduje możliwość dokonania zmiany istotnych postanowień umowy</w:t>
      </w:r>
      <w:r w:rsidR="003D6D60">
        <w:rPr>
          <w:sz w:val="22"/>
          <w:szCs w:val="22"/>
        </w:rPr>
        <w:br/>
      </w:r>
      <w:r w:rsidRPr="005A2C6D">
        <w:rPr>
          <w:sz w:val="22"/>
          <w:szCs w:val="22"/>
        </w:rPr>
        <w:t>w przypadkach, gdy:</w:t>
      </w:r>
    </w:p>
    <w:p w14:paraId="35446DDA" w14:textId="77777777" w:rsidR="003D6D60" w:rsidRDefault="005472CE" w:rsidP="005A2C6D">
      <w:pPr>
        <w:pStyle w:val="Default"/>
        <w:numPr>
          <w:ilvl w:val="0"/>
          <w:numId w:val="16"/>
        </w:numPr>
        <w:spacing w:after="65" w:line="276" w:lineRule="auto"/>
        <w:jc w:val="both"/>
        <w:rPr>
          <w:sz w:val="22"/>
          <w:szCs w:val="22"/>
        </w:rPr>
      </w:pPr>
      <w:r w:rsidRPr="005A2C6D">
        <w:rPr>
          <w:sz w:val="22"/>
          <w:szCs w:val="22"/>
        </w:rPr>
        <w:t>nastąpi zmiana powszechnie obowiązujących przepisów prawa w zakresie mającym wpływ</w:t>
      </w:r>
      <w:r w:rsidR="003D6D60">
        <w:rPr>
          <w:sz w:val="22"/>
          <w:szCs w:val="22"/>
        </w:rPr>
        <w:br/>
      </w:r>
      <w:r w:rsidRPr="005A2C6D">
        <w:rPr>
          <w:sz w:val="22"/>
          <w:szCs w:val="22"/>
        </w:rPr>
        <w:t>na realizację przedmiotu umowy,</w:t>
      </w:r>
    </w:p>
    <w:p w14:paraId="1D370D1A" w14:textId="77777777" w:rsidR="003D6D60" w:rsidRDefault="005472CE" w:rsidP="005A2C6D">
      <w:pPr>
        <w:pStyle w:val="Default"/>
        <w:numPr>
          <w:ilvl w:val="0"/>
          <w:numId w:val="16"/>
        </w:numPr>
        <w:spacing w:after="65" w:line="276" w:lineRule="auto"/>
        <w:jc w:val="both"/>
        <w:rPr>
          <w:sz w:val="22"/>
          <w:szCs w:val="22"/>
        </w:rPr>
      </w:pPr>
      <w:r w:rsidRPr="003D6D60">
        <w:rPr>
          <w:sz w:val="22"/>
          <w:szCs w:val="22"/>
        </w:rPr>
        <w:t>nastąpiło wycofanie z produkcji jakiegokolwiek –</w:t>
      </w:r>
      <w:r w:rsidR="003D6D60">
        <w:rPr>
          <w:sz w:val="22"/>
          <w:szCs w:val="22"/>
        </w:rPr>
        <w:t xml:space="preserve"> </w:t>
      </w:r>
      <w:r w:rsidRPr="003D6D60">
        <w:rPr>
          <w:sz w:val="22"/>
          <w:szCs w:val="22"/>
        </w:rPr>
        <w:t>w ramach przedmiotu umowy –</w:t>
      </w:r>
      <w:r w:rsidR="003D6D60">
        <w:rPr>
          <w:sz w:val="22"/>
          <w:szCs w:val="22"/>
        </w:rPr>
        <w:t xml:space="preserve"> </w:t>
      </w:r>
      <w:r w:rsidRPr="003D6D60">
        <w:rPr>
          <w:sz w:val="22"/>
          <w:szCs w:val="22"/>
        </w:rPr>
        <w:t>rodzaju (modelu) Sprzętu –</w:t>
      </w:r>
      <w:r w:rsidR="003D6D60">
        <w:rPr>
          <w:sz w:val="22"/>
          <w:szCs w:val="22"/>
        </w:rPr>
        <w:t xml:space="preserve"> </w:t>
      </w:r>
      <w:r w:rsidRPr="003D6D60">
        <w:rPr>
          <w:sz w:val="22"/>
          <w:szCs w:val="22"/>
        </w:rPr>
        <w:t>w takim przypadku Wykonawca będzie zobowiązany do zastąpienia go innym rodzajem (modelem) Sprzętu, jednak o nie gorszych i nie mniej nowoczesnych parametrach technicznych,</w:t>
      </w:r>
    </w:p>
    <w:p w14:paraId="63FE6E2B" w14:textId="77777777" w:rsidR="003D6D60" w:rsidRDefault="005472CE" w:rsidP="005A2C6D">
      <w:pPr>
        <w:pStyle w:val="Default"/>
        <w:numPr>
          <w:ilvl w:val="0"/>
          <w:numId w:val="16"/>
        </w:numPr>
        <w:spacing w:after="65" w:line="276" w:lineRule="auto"/>
        <w:jc w:val="both"/>
        <w:rPr>
          <w:sz w:val="22"/>
          <w:szCs w:val="22"/>
        </w:rPr>
      </w:pPr>
      <w:r w:rsidRPr="003D6D60">
        <w:rPr>
          <w:sz w:val="22"/>
          <w:szCs w:val="22"/>
        </w:rPr>
        <w:t>na rynku pojawiło się nowe rozwiązanie technologiczne w zakresie przedmiotu umowy bez względu na fakt, iż dotychczasowe nie zostało wycofane z produkcji</w:t>
      </w:r>
      <w:r w:rsidR="003D6D60">
        <w:rPr>
          <w:sz w:val="22"/>
          <w:szCs w:val="22"/>
        </w:rPr>
        <w:t xml:space="preserve"> </w:t>
      </w:r>
      <w:r w:rsidRPr="003D6D60">
        <w:rPr>
          <w:sz w:val="22"/>
          <w:szCs w:val="22"/>
        </w:rPr>
        <w:t>–</w:t>
      </w:r>
      <w:r w:rsidR="003D6D60">
        <w:rPr>
          <w:sz w:val="22"/>
          <w:szCs w:val="22"/>
        </w:rPr>
        <w:t xml:space="preserve"> </w:t>
      </w:r>
      <w:r w:rsidRPr="003D6D60">
        <w:rPr>
          <w:sz w:val="22"/>
          <w:szCs w:val="22"/>
        </w:rPr>
        <w:t>w takim przypadku Wykonawca może zaproponować zastąpienie dotychczasowego rozwiązania innym, nowym rozwiązaniem, o nie gorszych funkcjach i parametrach technicznych, a Zamawiający może taką propozycję przyjąć,</w:t>
      </w:r>
    </w:p>
    <w:p w14:paraId="32D54BA7" w14:textId="77777777" w:rsidR="003D6D60" w:rsidRDefault="005472CE" w:rsidP="005A2C6D">
      <w:pPr>
        <w:pStyle w:val="Default"/>
        <w:numPr>
          <w:ilvl w:val="0"/>
          <w:numId w:val="16"/>
        </w:numPr>
        <w:spacing w:after="65" w:line="276" w:lineRule="auto"/>
        <w:jc w:val="both"/>
        <w:rPr>
          <w:sz w:val="22"/>
          <w:szCs w:val="22"/>
        </w:rPr>
      </w:pPr>
      <w:r w:rsidRPr="003D6D60">
        <w:rPr>
          <w:sz w:val="22"/>
          <w:szCs w:val="22"/>
        </w:rPr>
        <w:t>doszło do wydłużenia okresu gwarancyjnego przez producenta Sprzętu,</w:t>
      </w:r>
    </w:p>
    <w:p w14:paraId="3BC40BF4" w14:textId="77777777" w:rsidR="005472CE" w:rsidRPr="003D6D60" w:rsidRDefault="005472CE" w:rsidP="005A2C6D">
      <w:pPr>
        <w:pStyle w:val="Default"/>
        <w:numPr>
          <w:ilvl w:val="0"/>
          <w:numId w:val="16"/>
        </w:numPr>
        <w:spacing w:after="65" w:line="276" w:lineRule="auto"/>
        <w:jc w:val="both"/>
        <w:rPr>
          <w:sz w:val="22"/>
          <w:szCs w:val="22"/>
        </w:rPr>
      </w:pPr>
      <w:r w:rsidRPr="003D6D60">
        <w:rPr>
          <w:sz w:val="22"/>
          <w:szCs w:val="22"/>
        </w:rPr>
        <w:t>w przypadku uzasadnionej potrzeby modyfikacji terminu realizacji umowy, która nie była znana w momencie wszczęcia postępowania i której nie można było przewidzieć w momencie wszczęcia postępowania.</w:t>
      </w:r>
    </w:p>
    <w:p w14:paraId="6B0B51A6" w14:textId="77777777" w:rsidR="005472CE" w:rsidRPr="005A2C6D" w:rsidRDefault="005472CE" w:rsidP="003D6D60">
      <w:pPr>
        <w:pStyle w:val="Default"/>
        <w:numPr>
          <w:ilvl w:val="0"/>
          <w:numId w:val="15"/>
        </w:numPr>
        <w:spacing w:line="276" w:lineRule="auto"/>
        <w:ind w:left="426"/>
        <w:jc w:val="both"/>
        <w:rPr>
          <w:sz w:val="22"/>
          <w:szCs w:val="22"/>
        </w:rPr>
      </w:pPr>
      <w:r w:rsidRPr="005A2C6D">
        <w:rPr>
          <w:sz w:val="22"/>
          <w:szCs w:val="22"/>
        </w:rPr>
        <w:t>Wszelkie zmiany niniejszej umowy w zakresie dopuszczonym przez ustawę Prawo zamówień publicznych wymagają formy pisemnej pod rygorem nieważności.</w:t>
      </w:r>
    </w:p>
    <w:p w14:paraId="7363C285" w14:textId="77777777" w:rsidR="00CB3F2A" w:rsidRDefault="00CB3F2A" w:rsidP="003D6D60">
      <w:pPr>
        <w:pStyle w:val="Default"/>
        <w:spacing w:line="276" w:lineRule="auto"/>
        <w:jc w:val="center"/>
        <w:rPr>
          <w:sz w:val="22"/>
          <w:szCs w:val="22"/>
        </w:rPr>
      </w:pPr>
    </w:p>
    <w:p w14:paraId="552A61ED" w14:textId="77777777" w:rsidR="005472CE" w:rsidRPr="005A2C6D" w:rsidRDefault="005472CE" w:rsidP="003D6D60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sz w:val="22"/>
          <w:szCs w:val="22"/>
        </w:rPr>
        <w:t>§ 9.</w:t>
      </w:r>
    </w:p>
    <w:p w14:paraId="55FB9371" w14:textId="77777777" w:rsidR="005472CE" w:rsidRPr="005A2C6D" w:rsidRDefault="005472CE" w:rsidP="003D6D60">
      <w:pPr>
        <w:pStyle w:val="Default"/>
        <w:spacing w:line="276" w:lineRule="auto"/>
        <w:jc w:val="center"/>
        <w:rPr>
          <w:sz w:val="22"/>
          <w:szCs w:val="22"/>
        </w:rPr>
      </w:pPr>
      <w:r w:rsidRPr="005A2C6D">
        <w:rPr>
          <w:sz w:val="22"/>
          <w:szCs w:val="22"/>
        </w:rPr>
        <w:t>POSTANOWIENIA KOŃCOWE</w:t>
      </w:r>
    </w:p>
    <w:p w14:paraId="2F5447CB" w14:textId="77777777" w:rsidR="003D6D60" w:rsidRDefault="005472CE" w:rsidP="005A2C6D">
      <w:pPr>
        <w:pStyle w:val="Default"/>
        <w:numPr>
          <w:ilvl w:val="0"/>
          <w:numId w:val="17"/>
        </w:numPr>
        <w:spacing w:after="65" w:line="276" w:lineRule="auto"/>
        <w:ind w:left="426"/>
        <w:jc w:val="both"/>
        <w:rPr>
          <w:sz w:val="22"/>
          <w:szCs w:val="22"/>
        </w:rPr>
      </w:pPr>
      <w:r w:rsidRPr="005A2C6D">
        <w:rPr>
          <w:sz w:val="22"/>
          <w:szCs w:val="22"/>
        </w:rPr>
        <w:t xml:space="preserve">W sprawach nieuregulowanych niniejszą umową, mają zastosowanie przepisy </w:t>
      </w:r>
      <w:r w:rsidR="00313935">
        <w:rPr>
          <w:sz w:val="22"/>
          <w:szCs w:val="22"/>
        </w:rPr>
        <w:t>K</w:t>
      </w:r>
      <w:r w:rsidRPr="005A2C6D">
        <w:rPr>
          <w:sz w:val="22"/>
          <w:szCs w:val="22"/>
        </w:rPr>
        <w:t>odeksu cywilnego</w:t>
      </w:r>
      <w:r w:rsidR="003D6D60">
        <w:rPr>
          <w:sz w:val="22"/>
          <w:szCs w:val="22"/>
        </w:rPr>
        <w:t xml:space="preserve"> </w:t>
      </w:r>
      <w:r w:rsidRPr="005A2C6D">
        <w:rPr>
          <w:sz w:val="22"/>
          <w:szCs w:val="22"/>
        </w:rPr>
        <w:t>i ustawy Prawo zamówień publicznych.</w:t>
      </w:r>
    </w:p>
    <w:p w14:paraId="4F53063F" w14:textId="77777777" w:rsidR="003D6D60" w:rsidRDefault="005472CE" w:rsidP="005A2C6D">
      <w:pPr>
        <w:pStyle w:val="Default"/>
        <w:numPr>
          <w:ilvl w:val="0"/>
          <w:numId w:val="17"/>
        </w:numPr>
        <w:spacing w:after="65" w:line="276" w:lineRule="auto"/>
        <w:ind w:left="426"/>
        <w:jc w:val="both"/>
        <w:rPr>
          <w:sz w:val="22"/>
          <w:szCs w:val="22"/>
        </w:rPr>
      </w:pPr>
      <w:r w:rsidRPr="003D6D60">
        <w:rPr>
          <w:sz w:val="22"/>
          <w:szCs w:val="22"/>
        </w:rPr>
        <w:t>Wszelkie spory mogące wyniknąć w związku z wykonywaniem niniejszej umowy Strony będą rozwiązywać w drodze polubownej.</w:t>
      </w:r>
    </w:p>
    <w:p w14:paraId="3F236E03" w14:textId="77777777" w:rsidR="003D6D60" w:rsidRDefault="005472CE" w:rsidP="005A2C6D">
      <w:pPr>
        <w:pStyle w:val="Default"/>
        <w:numPr>
          <w:ilvl w:val="0"/>
          <w:numId w:val="17"/>
        </w:numPr>
        <w:spacing w:after="65" w:line="276" w:lineRule="auto"/>
        <w:ind w:left="426"/>
        <w:jc w:val="both"/>
        <w:rPr>
          <w:sz w:val="22"/>
          <w:szCs w:val="22"/>
        </w:rPr>
      </w:pPr>
      <w:r w:rsidRPr="003D6D60">
        <w:rPr>
          <w:sz w:val="22"/>
          <w:szCs w:val="22"/>
        </w:rPr>
        <w:t>W przypadku niemożności rozwiązania sporu w drodze polubownej, strony poddadzą</w:t>
      </w:r>
      <w:r w:rsidR="003D6D60">
        <w:rPr>
          <w:sz w:val="22"/>
          <w:szCs w:val="22"/>
        </w:rPr>
        <w:t xml:space="preserve"> </w:t>
      </w:r>
      <w:r w:rsidRPr="003D6D60">
        <w:rPr>
          <w:sz w:val="22"/>
          <w:szCs w:val="22"/>
        </w:rPr>
        <w:t>jego rozstrzygnięcie właściwemu rzeczowo sądowi powszechnemu według miejsca siedziby Zamawiającego.</w:t>
      </w:r>
    </w:p>
    <w:p w14:paraId="4D403BBC" w14:textId="77777777" w:rsidR="00313935" w:rsidRDefault="00313935" w:rsidP="005A2C6D">
      <w:pPr>
        <w:pStyle w:val="Default"/>
        <w:numPr>
          <w:ilvl w:val="0"/>
          <w:numId w:val="17"/>
        </w:numPr>
        <w:spacing w:after="65" w:line="276" w:lineRule="auto"/>
        <w:ind w:left="426"/>
        <w:jc w:val="both"/>
        <w:rPr>
          <w:sz w:val="22"/>
          <w:szCs w:val="22"/>
        </w:rPr>
      </w:pPr>
      <w:r w:rsidRPr="00313935">
        <w:rPr>
          <w:sz w:val="22"/>
          <w:szCs w:val="22"/>
        </w:rPr>
        <w:lastRenderedPageBreak/>
        <w:t>Strony zgodnie ustalają, że wierzytelności powstałe w wyniku realizacji niniejszej umowy, nie mogą bez pisemnej zgody Zamawiającego być przeniesione przez Wierzyciela na osoby trzecie (art. 509 § 1 Kodeksu cywilnego).</w:t>
      </w:r>
    </w:p>
    <w:p w14:paraId="3440828D" w14:textId="77777777" w:rsidR="005472CE" w:rsidRPr="003D6D60" w:rsidRDefault="005472CE" w:rsidP="005A2C6D">
      <w:pPr>
        <w:pStyle w:val="Default"/>
        <w:numPr>
          <w:ilvl w:val="0"/>
          <w:numId w:val="17"/>
        </w:numPr>
        <w:spacing w:after="65" w:line="276" w:lineRule="auto"/>
        <w:ind w:left="426"/>
        <w:jc w:val="both"/>
        <w:rPr>
          <w:sz w:val="22"/>
          <w:szCs w:val="22"/>
        </w:rPr>
      </w:pPr>
      <w:r w:rsidRPr="003D6D60">
        <w:rPr>
          <w:sz w:val="22"/>
          <w:szCs w:val="22"/>
        </w:rPr>
        <w:t>Niniejsza umowa</w:t>
      </w:r>
      <w:r w:rsidR="003D6D60">
        <w:rPr>
          <w:sz w:val="22"/>
          <w:szCs w:val="22"/>
        </w:rPr>
        <w:t xml:space="preserve"> </w:t>
      </w:r>
      <w:r w:rsidRPr="003D6D60">
        <w:rPr>
          <w:sz w:val="22"/>
          <w:szCs w:val="22"/>
        </w:rPr>
        <w:t>została sporządzona</w:t>
      </w:r>
      <w:r w:rsidR="003D6D60">
        <w:rPr>
          <w:sz w:val="22"/>
          <w:szCs w:val="22"/>
        </w:rPr>
        <w:t xml:space="preserve"> </w:t>
      </w:r>
      <w:r w:rsidRPr="003D6D60">
        <w:rPr>
          <w:sz w:val="22"/>
          <w:szCs w:val="22"/>
        </w:rPr>
        <w:t>w trzech</w:t>
      </w:r>
      <w:r w:rsidR="003D6D60">
        <w:rPr>
          <w:sz w:val="22"/>
          <w:szCs w:val="22"/>
        </w:rPr>
        <w:t xml:space="preserve"> </w:t>
      </w:r>
      <w:r w:rsidRPr="003D6D60">
        <w:rPr>
          <w:sz w:val="22"/>
          <w:szCs w:val="22"/>
        </w:rPr>
        <w:t>jednobrzmiących egzemplarzach, dwa</w:t>
      </w:r>
      <w:r w:rsidR="003D6D60">
        <w:rPr>
          <w:sz w:val="22"/>
          <w:szCs w:val="22"/>
        </w:rPr>
        <w:t xml:space="preserve"> </w:t>
      </w:r>
      <w:r w:rsidRPr="003D6D60">
        <w:rPr>
          <w:sz w:val="22"/>
          <w:szCs w:val="22"/>
        </w:rPr>
        <w:t>dla Zamawiającego</w:t>
      </w:r>
      <w:r w:rsidR="003D6D60">
        <w:rPr>
          <w:sz w:val="22"/>
          <w:szCs w:val="22"/>
        </w:rPr>
        <w:t xml:space="preserve"> </w:t>
      </w:r>
      <w:r w:rsidRPr="003D6D60">
        <w:rPr>
          <w:sz w:val="22"/>
          <w:szCs w:val="22"/>
        </w:rPr>
        <w:t>i jeden</w:t>
      </w:r>
      <w:r w:rsidR="003D6D60">
        <w:rPr>
          <w:sz w:val="22"/>
          <w:szCs w:val="22"/>
        </w:rPr>
        <w:t xml:space="preserve"> </w:t>
      </w:r>
      <w:r w:rsidRPr="003D6D60">
        <w:rPr>
          <w:sz w:val="22"/>
          <w:szCs w:val="22"/>
        </w:rPr>
        <w:t xml:space="preserve">dla Wykonawcy. </w:t>
      </w:r>
    </w:p>
    <w:p w14:paraId="29DD1A3D" w14:textId="77777777" w:rsidR="005472CE" w:rsidRPr="005A2C6D" w:rsidRDefault="005472CE" w:rsidP="005A2C6D">
      <w:pPr>
        <w:pStyle w:val="Default"/>
        <w:spacing w:line="276" w:lineRule="auto"/>
        <w:jc w:val="both"/>
        <w:rPr>
          <w:sz w:val="22"/>
          <w:szCs w:val="22"/>
        </w:rPr>
      </w:pPr>
    </w:p>
    <w:p w14:paraId="224466C9" w14:textId="77777777" w:rsidR="003D6D60" w:rsidRDefault="003D6D60" w:rsidP="005A2C6D">
      <w:pPr>
        <w:spacing w:line="276" w:lineRule="auto"/>
        <w:jc w:val="both"/>
        <w:rPr>
          <w:rFonts w:ascii="Times New Roman" w:hAnsi="Times New Roman" w:cs="Times New Roman"/>
        </w:rPr>
      </w:pPr>
    </w:p>
    <w:p w14:paraId="3527F194" w14:textId="77777777" w:rsidR="00FC1D35" w:rsidRPr="00C92430" w:rsidRDefault="009812B1" w:rsidP="00C92430">
      <w:pPr>
        <w:spacing w:line="276" w:lineRule="auto"/>
        <w:ind w:firstLine="426"/>
        <w:jc w:val="center"/>
        <w:rPr>
          <w:rFonts w:ascii="Times New Roman" w:hAnsi="Times New Roman" w:cs="Times New Roman"/>
          <w:b/>
        </w:rPr>
      </w:pPr>
      <w:r w:rsidRPr="00C92430">
        <w:rPr>
          <w:rFonts w:ascii="Times New Roman" w:hAnsi="Times New Roman" w:cs="Times New Roman"/>
          <w:b/>
        </w:rPr>
        <w:t>ZAMAWIAJĄCY</w:t>
      </w:r>
      <w:r w:rsidRPr="00C92430">
        <w:rPr>
          <w:rFonts w:ascii="Times New Roman" w:hAnsi="Times New Roman" w:cs="Times New Roman"/>
          <w:b/>
        </w:rPr>
        <w:tab/>
      </w:r>
      <w:r w:rsidRPr="00C92430">
        <w:rPr>
          <w:rFonts w:ascii="Times New Roman" w:hAnsi="Times New Roman" w:cs="Times New Roman"/>
          <w:b/>
        </w:rPr>
        <w:tab/>
      </w:r>
      <w:r w:rsidRPr="00C92430">
        <w:rPr>
          <w:rFonts w:ascii="Times New Roman" w:hAnsi="Times New Roman" w:cs="Times New Roman"/>
          <w:b/>
        </w:rPr>
        <w:tab/>
      </w:r>
      <w:r w:rsidRPr="00C92430">
        <w:rPr>
          <w:rFonts w:ascii="Times New Roman" w:hAnsi="Times New Roman" w:cs="Times New Roman"/>
          <w:b/>
        </w:rPr>
        <w:tab/>
      </w:r>
      <w:r w:rsidRPr="00C92430">
        <w:rPr>
          <w:rFonts w:ascii="Times New Roman" w:hAnsi="Times New Roman" w:cs="Times New Roman"/>
          <w:b/>
        </w:rPr>
        <w:tab/>
      </w:r>
      <w:r w:rsidRPr="00C92430">
        <w:rPr>
          <w:rFonts w:ascii="Times New Roman" w:hAnsi="Times New Roman" w:cs="Times New Roman"/>
          <w:b/>
        </w:rPr>
        <w:tab/>
      </w:r>
      <w:r w:rsidRPr="00C92430">
        <w:rPr>
          <w:rFonts w:ascii="Times New Roman" w:hAnsi="Times New Roman" w:cs="Times New Roman"/>
          <w:b/>
        </w:rPr>
        <w:tab/>
        <w:t>WYKONAWCA</w:t>
      </w:r>
    </w:p>
    <w:p w14:paraId="586B9C52" w14:textId="77777777" w:rsidR="00313935" w:rsidRDefault="00313935" w:rsidP="003D6D60">
      <w:pPr>
        <w:spacing w:line="276" w:lineRule="auto"/>
        <w:ind w:firstLine="426"/>
        <w:jc w:val="both"/>
        <w:rPr>
          <w:rFonts w:ascii="Times New Roman" w:hAnsi="Times New Roman" w:cs="Times New Roman"/>
        </w:rPr>
      </w:pPr>
    </w:p>
    <w:p w14:paraId="3358E2A9" w14:textId="77777777" w:rsidR="00EE3481" w:rsidRDefault="00EE3481">
      <w:pPr>
        <w:spacing w:line="276" w:lineRule="auto"/>
        <w:jc w:val="both"/>
        <w:rPr>
          <w:rFonts w:ascii="Times New Roman" w:hAnsi="Times New Roman" w:cs="Times New Roman"/>
        </w:rPr>
      </w:pPr>
    </w:p>
    <w:p w14:paraId="73FC444F" w14:textId="77777777" w:rsidR="0072604B" w:rsidRDefault="0072604B">
      <w:pPr>
        <w:spacing w:line="276" w:lineRule="auto"/>
        <w:jc w:val="both"/>
        <w:rPr>
          <w:rFonts w:ascii="Times New Roman" w:hAnsi="Times New Roman" w:cs="Times New Roman"/>
        </w:rPr>
      </w:pPr>
    </w:p>
    <w:p w14:paraId="2FD57F84" w14:textId="77777777" w:rsidR="0072604B" w:rsidRDefault="0072604B">
      <w:pPr>
        <w:spacing w:line="276" w:lineRule="auto"/>
        <w:jc w:val="both"/>
        <w:rPr>
          <w:rFonts w:ascii="Times New Roman" w:hAnsi="Times New Roman" w:cs="Times New Roman"/>
        </w:rPr>
      </w:pPr>
    </w:p>
    <w:p w14:paraId="2C89A553" w14:textId="77777777" w:rsidR="0072604B" w:rsidRDefault="0072604B">
      <w:pPr>
        <w:spacing w:line="276" w:lineRule="auto"/>
        <w:jc w:val="both"/>
        <w:rPr>
          <w:rFonts w:ascii="Times New Roman" w:hAnsi="Times New Roman" w:cs="Times New Roman"/>
        </w:rPr>
      </w:pPr>
    </w:p>
    <w:p w14:paraId="379827BC" w14:textId="77777777" w:rsidR="0072604B" w:rsidRDefault="0072604B">
      <w:pPr>
        <w:spacing w:line="276" w:lineRule="auto"/>
        <w:jc w:val="both"/>
        <w:rPr>
          <w:rFonts w:ascii="Times New Roman" w:hAnsi="Times New Roman" w:cs="Times New Roman"/>
        </w:rPr>
      </w:pPr>
    </w:p>
    <w:p w14:paraId="6339352E" w14:textId="77777777" w:rsidR="0072604B" w:rsidRDefault="0072604B">
      <w:pPr>
        <w:spacing w:line="276" w:lineRule="auto"/>
        <w:jc w:val="both"/>
        <w:rPr>
          <w:rFonts w:ascii="Times New Roman" w:hAnsi="Times New Roman" w:cs="Times New Roman"/>
        </w:rPr>
      </w:pPr>
    </w:p>
    <w:p w14:paraId="24BA1668" w14:textId="77777777" w:rsidR="0072604B" w:rsidRDefault="0072604B">
      <w:pPr>
        <w:spacing w:line="276" w:lineRule="auto"/>
        <w:jc w:val="both"/>
        <w:rPr>
          <w:rFonts w:ascii="Times New Roman" w:hAnsi="Times New Roman" w:cs="Times New Roman"/>
        </w:rPr>
      </w:pPr>
    </w:p>
    <w:p w14:paraId="11FA4E74" w14:textId="77777777" w:rsidR="00405E69" w:rsidRDefault="00405E69">
      <w:pPr>
        <w:spacing w:line="276" w:lineRule="auto"/>
        <w:jc w:val="both"/>
        <w:rPr>
          <w:rFonts w:ascii="Times New Roman" w:hAnsi="Times New Roman" w:cs="Times New Roman"/>
        </w:rPr>
      </w:pPr>
    </w:p>
    <w:p w14:paraId="4AA0743C" w14:textId="77777777" w:rsidR="00405E69" w:rsidRDefault="00405E69">
      <w:pPr>
        <w:spacing w:line="276" w:lineRule="auto"/>
        <w:jc w:val="both"/>
        <w:rPr>
          <w:rFonts w:ascii="Times New Roman" w:hAnsi="Times New Roman" w:cs="Times New Roman"/>
        </w:rPr>
      </w:pPr>
    </w:p>
    <w:p w14:paraId="0897EF34" w14:textId="77777777" w:rsidR="00405E69" w:rsidRDefault="00405E69">
      <w:pPr>
        <w:spacing w:line="276" w:lineRule="auto"/>
        <w:jc w:val="both"/>
        <w:rPr>
          <w:rFonts w:ascii="Times New Roman" w:hAnsi="Times New Roman" w:cs="Times New Roman"/>
        </w:rPr>
      </w:pPr>
    </w:p>
    <w:p w14:paraId="47C0435B" w14:textId="77777777" w:rsidR="006E1125" w:rsidRDefault="006E1125">
      <w:pPr>
        <w:spacing w:line="276" w:lineRule="auto"/>
        <w:jc w:val="both"/>
        <w:rPr>
          <w:rFonts w:ascii="Times New Roman" w:hAnsi="Times New Roman" w:cs="Times New Roman"/>
        </w:rPr>
      </w:pPr>
    </w:p>
    <w:p w14:paraId="2FDE34CA" w14:textId="77777777" w:rsidR="003A434F" w:rsidRDefault="003A434F">
      <w:pPr>
        <w:spacing w:line="276" w:lineRule="auto"/>
        <w:jc w:val="both"/>
        <w:rPr>
          <w:ins w:id="30" w:author="Łukasz Jakubowski" w:date="2025-10-27T13:34:00Z" w16du:dateUtc="2025-10-27T12:34:00Z"/>
          <w:rFonts w:ascii="Times New Roman" w:hAnsi="Times New Roman" w:cs="Times New Roman"/>
          <w:sz w:val="18"/>
          <w:szCs w:val="18"/>
        </w:rPr>
      </w:pPr>
    </w:p>
    <w:p w14:paraId="50E079FB" w14:textId="77777777" w:rsidR="003A434F" w:rsidRDefault="003A434F">
      <w:pPr>
        <w:spacing w:line="276" w:lineRule="auto"/>
        <w:jc w:val="both"/>
        <w:rPr>
          <w:ins w:id="31" w:author="Łukasz Jakubowski" w:date="2025-10-27T13:34:00Z" w16du:dateUtc="2025-10-27T12:34:00Z"/>
          <w:rFonts w:ascii="Times New Roman" w:hAnsi="Times New Roman" w:cs="Times New Roman"/>
          <w:sz w:val="18"/>
          <w:szCs w:val="18"/>
        </w:rPr>
      </w:pPr>
    </w:p>
    <w:p w14:paraId="5D50D74D" w14:textId="77777777" w:rsidR="003A434F" w:rsidRDefault="003A434F">
      <w:pPr>
        <w:spacing w:line="276" w:lineRule="auto"/>
        <w:jc w:val="both"/>
        <w:rPr>
          <w:ins w:id="32" w:author="Łukasz Jakubowski" w:date="2025-10-27T13:34:00Z" w16du:dateUtc="2025-10-27T12:34:00Z"/>
          <w:rFonts w:ascii="Times New Roman" w:hAnsi="Times New Roman" w:cs="Times New Roman"/>
          <w:sz w:val="18"/>
          <w:szCs w:val="18"/>
        </w:rPr>
      </w:pPr>
    </w:p>
    <w:p w14:paraId="3C28629E" w14:textId="77777777" w:rsidR="003A434F" w:rsidRDefault="003A434F">
      <w:pPr>
        <w:spacing w:line="276" w:lineRule="auto"/>
        <w:jc w:val="both"/>
        <w:rPr>
          <w:ins w:id="33" w:author="Łukasz Jakubowski" w:date="2025-10-27T13:34:00Z" w16du:dateUtc="2025-10-27T12:34:00Z"/>
          <w:rFonts w:ascii="Times New Roman" w:hAnsi="Times New Roman" w:cs="Times New Roman"/>
          <w:sz w:val="18"/>
          <w:szCs w:val="18"/>
        </w:rPr>
      </w:pPr>
    </w:p>
    <w:p w14:paraId="3611E1A2" w14:textId="77777777" w:rsidR="003A434F" w:rsidRDefault="003A434F">
      <w:pPr>
        <w:spacing w:line="276" w:lineRule="auto"/>
        <w:jc w:val="both"/>
        <w:rPr>
          <w:ins w:id="34" w:author="Łukasz Jakubowski" w:date="2025-10-27T13:34:00Z" w16du:dateUtc="2025-10-27T12:34:00Z"/>
          <w:rFonts w:ascii="Times New Roman" w:hAnsi="Times New Roman" w:cs="Times New Roman"/>
          <w:sz w:val="18"/>
          <w:szCs w:val="18"/>
        </w:rPr>
      </w:pPr>
    </w:p>
    <w:p w14:paraId="482F8749" w14:textId="77777777" w:rsidR="003A434F" w:rsidRDefault="003A434F">
      <w:pPr>
        <w:spacing w:line="276" w:lineRule="auto"/>
        <w:jc w:val="both"/>
        <w:rPr>
          <w:ins w:id="35" w:author="Łukasz Jakubowski" w:date="2025-10-27T13:34:00Z" w16du:dateUtc="2025-10-27T12:34:00Z"/>
          <w:rFonts w:ascii="Times New Roman" w:hAnsi="Times New Roman" w:cs="Times New Roman"/>
          <w:sz w:val="18"/>
          <w:szCs w:val="18"/>
        </w:rPr>
      </w:pPr>
    </w:p>
    <w:p w14:paraId="35E4CD01" w14:textId="09060D0E" w:rsidR="0072604B" w:rsidRPr="00C92430" w:rsidRDefault="0072604B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92430">
        <w:rPr>
          <w:rFonts w:ascii="Times New Roman" w:hAnsi="Times New Roman" w:cs="Times New Roman"/>
          <w:sz w:val="18"/>
          <w:szCs w:val="18"/>
        </w:rPr>
        <w:t>Sporządził i zatwierdził:</w:t>
      </w:r>
    </w:p>
    <w:p w14:paraId="25997C20" w14:textId="77777777" w:rsidR="0072604B" w:rsidRPr="00C92430" w:rsidRDefault="0072604B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C3BAC86" w14:textId="77777777" w:rsidR="0072604B" w:rsidRPr="00C92430" w:rsidRDefault="0072604B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8563C70" w14:textId="77777777" w:rsidR="006E1125" w:rsidRPr="00C92430" w:rsidRDefault="006E1125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F597186" w14:textId="77777777" w:rsidR="0072604B" w:rsidRPr="00C92430" w:rsidRDefault="0072604B">
      <w:pPr>
        <w:spacing w:line="276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  <w:r w:rsidRPr="00C92430">
        <w:rPr>
          <w:rFonts w:ascii="Times New Roman" w:hAnsi="Times New Roman" w:cs="Times New Roman"/>
          <w:sz w:val="18"/>
          <w:szCs w:val="18"/>
          <w:highlight w:val="yellow"/>
        </w:rPr>
        <w:t>Łukasz Jakubowski</w:t>
      </w:r>
    </w:p>
    <w:p w14:paraId="3564FD8B" w14:textId="77777777" w:rsidR="0072604B" w:rsidRPr="00C92430" w:rsidRDefault="0072604B">
      <w:pPr>
        <w:spacing w:line="276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  <w:r w:rsidRPr="00C92430">
        <w:rPr>
          <w:rFonts w:ascii="Times New Roman" w:hAnsi="Times New Roman" w:cs="Times New Roman"/>
          <w:sz w:val="18"/>
          <w:szCs w:val="18"/>
          <w:highlight w:val="yellow"/>
        </w:rPr>
        <w:t>R75020</w:t>
      </w:r>
    </w:p>
    <w:p w14:paraId="7E5F8B7E" w14:textId="77777777" w:rsidR="006E1125" w:rsidRPr="00C92430" w:rsidRDefault="006E1125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92430">
        <w:rPr>
          <w:rFonts w:ascii="Times New Roman" w:hAnsi="Times New Roman" w:cs="Times New Roman"/>
          <w:sz w:val="18"/>
          <w:szCs w:val="18"/>
          <w:highlight w:val="yellow"/>
        </w:rPr>
        <w:t xml:space="preserve">§4210 – </w:t>
      </w:r>
      <w:r w:rsidR="00A278FF">
        <w:rPr>
          <w:rFonts w:ascii="Times New Roman" w:hAnsi="Times New Roman" w:cs="Times New Roman"/>
          <w:sz w:val="18"/>
          <w:szCs w:val="18"/>
        </w:rPr>
        <w:t>…………………….</w:t>
      </w:r>
    </w:p>
    <w:p w14:paraId="32776459" w14:textId="77777777" w:rsidR="006E1125" w:rsidRPr="00C92430" w:rsidRDefault="006E1125" w:rsidP="00C92430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6E1125" w:rsidRPr="00C92430" w:rsidSect="003D6D60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D0F69"/>
    <w:multiLevelType w:val="hybridMultilevel"/>
    <w:tmpl w:val="A77840EE"/>
    <w:lvl w:ilvl="0" w:tplc="7FF2E0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F68C2"/>
    <w:multiLevelType w:val="hybridMultilevel"/>
    <w:tmpl w:val="55866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F45CB"/>
    <w:multiLevelType w:val="hybridMultilevel"/>
    <w:tmpl w:val="83A03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E09D8"/>
    <w:multiLevelType w:val="hybridMultilevel"/>
    <w:tmpl w:val="A43C2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3694C"/>
    <w:multiLevelType w:val="hybridMultilevel"/>
    <w:tmpl w:val="ADA89374"/>
    <w:lvl w:ilvl="0" w:tplc="EE7CBC4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26A46"/>
    <w:multiLevelType w:val="hybridMultilevel"/>
    <w:tmpl w:val="A546E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80BE7"/>
    <w:multiLevelType w:val="hybridMultilevel"/>
    <w:tmpl w:val="BD6082F0"/>
    <w:lvl w:ilvl="0" w:tplc="F74E3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C64C6"/>
    <w:multiLevelType w:val="hybridMultilevel"/>
    <w:tmpl w:val="A77840EE"/>
    <w:lvl w:ilvl="0" w:tplc="7FF2E0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63B8C"/>
    <w:multiLevelType w:val="hybridMultilevel"/>
    <w:tmpl w:val="95403D76"/>
    <w:lvl w:ilvl="0" w:tplc="F74E34C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B46E9"/>
    <w:multiLevelType w:val="hybridMultilevel"/>
    <w:tmpl w:val="CB5AD64A"/>
    <w:lvl w:ilvl="0" w:tplc="EBEA11C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81EE0"/>
    <w:multiLevelType w:val="hybridMultilevel"/>
    <w:tmpl w:val="E3086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729DC"/>
    <w:multiLevelType w:val="hybridMultilevel"/>
    <w:tmpl w:val="AE0EC390"/>
    <w:lvl w:ilvl="0" w:tplc="EBC6B03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930F1"/>
    <w:multiLevelType w:val="hybridMultilevel"/>
    <w:tmpl w:val="77961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77FF0"/>
    <w:multiLevelType w:val="hybridMultilevel"/>
    <w:tmpl w:val="F3665396"/>
    <w:lvl w:ilvl="0" w:tplc="6DE698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90E4D"/>
    <w:multiLevelType w:val="hybridMultilevel"/>
    <w:tmpl w:val="94D2D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A77AD"/>
    <w:multiLevelType w:val="hybridMultilevel"/>
    <w:tmpl w:val="18500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D16AD"/>
    <w:multiLevelType w:val="hybridMultilevel"/>
    <w:tmpl w:val="5E624424"/>
    <w:lvl w:ilvl="0" w:tplc="F74E3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553F80"/>
    <w:multiLevelType w:val="hybridMultilevel"/>
    <w:tmpl w:val="B9740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C224E4"/>
    <w:multiLevelType w:val="hybridMultilevel"/>
    <w:tmpl w:val="1592005E"/>
    <w:lvl w:ilvl="0" w:tplc="F74E3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22C2D"/>
    <w:multiLevelType w:val="hybridMultilevel"/>
    <w:tmpl w:val="7806E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267173"/>
    <w:multiLevelType w:val="hybridMultilevel"/>
    <w:tmpl w:val="1062E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F0A0A"/>
    <w:multiLevelType w:val="hybridMultilevel"/>
    <w:tmpl w:val="7D8AB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ED6BE4"/>
    <w:multiLevelType w:val="hybridMultilevel"/>
    <w:tmpl w:val="BECE8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143750">
    <w:abstractNumId w:val="19"/>
  </w:num>
  <w:num w:numId="2" w16cid:durableId="14618910">
    <w:abstractNumId w:val="11"/>
  </w:num>
  <w:num w:numId="3" w16cid:durableId="689648859">
    <w:abstractNumId w:val="8"/>
  </w:num>
  <w:num w:numId="4" w16cid:durableId="1770082315">
    <w:abstractNumId w:val="17"/>
  </w:num>
  <w:num w:numId="5" w16cid:durableId="1291208060">
    <w:abstractNumId w:val="16"/>
  </w:num>
  <w:num w:numId="6" w16cid:durableId="1097676932">
    <w:abstractNumId w:val="6"/>
  </w:num>
  <w:num w:numId="7" w16cid:durableId="1436251536">
    <w:abstractNumId w:val="18"/>
  </w:num>
  <w:num w:numId="8" w16cid:durableId="367997505">
    <w:abstractNumId w:val="21"/>
  </w:num>
  <w:num w:numId="9" w16cid:durableId="237400111">
    <w:abstractNumId w:val="14"/>
  </w:num>
  <w:num w:numId="10" w16cid:durableId="772751697">
    <w:abstractNumId w:val="2"/>
  </w:num>
  <w:num w:numId="11" w16cid:durableId="1393314505">
    <w:abstractNumId w:val="4"/>
  </w:num>
  <w:num w:numId="12" w16cid:durableId="1578588127">
    <w:abstractNumId w:val="9"/>
  </w:num>
  <w:num w:numId="13" w16cid:durableId="2122527538">
    <w:abstractNumId w:val="3"/>
  </w:num>
  <w:num w:numId="14" w16cid:durableId="81220273">
    <w:abstractNumId w:val="12"/>
  </w:num>
  <w:num w:numId="15" w16cid:durableId="2103603310">
    <w:abstractNumId w:val="15"/>
  </w:num>
  <w:num w:numId="16" w16cid:durableId="520705099">
    <w:abstractNumId w:val="22"/>
  </w:num>
  <w:num w:numId="17" w16cid:durableId="1174302513">
    <w:abstractNumId w:val="13"/>
  </w:num>
  <w:num w:numId="18" w16cid:durableId="762729698">
    <w:abstractNumId w:val="20"/>
  </w:num>
  <w:num w:numId="19" w16cid:durableId="2020547756">
    <w:abstractNumId w:val="5"/>
  </w:num>
  <w:num w:numId="20" w16cid:durableId="535433825">
    <w:abstractNumId w:val="1"/>
  </w:num>
  <w:num w:numId="21" w16cid:durableId="319313541">
    <w:abstractNumId w:val="0"/>
  </w:num>
  <w:num w:numId="22" w16cid:durableId="1480805602">
    <w:abstractNumId w:val="7"/>
  </w:num>
  <w:num w:numId="23" w16cid:durableId="186151028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Łukasz Jakubowski">
    <w15:presenceInfo w15:providerId="AD" w15:userId="S-1-5-21-2984470365-2020256069-3335574801-13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2CE"/>
    <w:rsid w:val="0002324F"/>
    <w:rsid w:val="000E2B77"/>
    <w:rsid w:val="00106D1A"/>
    <w:rsid w:val="00114CE5"/>
    <w:rsid w:val="00172CDD"/>
    <w:rsid w:val="002A359B"/>
    <w:rsid w:val="002F6E63"/>
    <w:rsid w:val="00313935"/>
    <w:rsid w:val="00347B92"/>
    <w:rsid w:val="003754E5"/>
    <w:rsid w:val="003A434F"/>
    <w:rsid w:val="003D00D4"/>
    <w:rsid w:val="003D6D60"/>
    <w:rsid w:val="003E6E02"/>
    <w:rsid w:val="00405E69"/>
    <w:rsid w:val="00417A56"/>
    <w:rsid w:val="00457D60"/>
    <w:rsid w:val="00460E18"/>
    <w:rsid w:val="0049035B"/>
    <w:rsid w:val="004A41F4"/>
    <w:rsid w:val="004B1EBF"/>
    <w:rsid w:val="004E1A6A"/>
    <w:rsid w:val="004E710A"/>
    <w:rsid w:val="00526789"/>
    <w:rsid w:val="005472CE"/>
    <w:rsid w:val="00566574"/>
    <w:rsid w:val="005A2C6D"/>
    <w:rsid w:val="00687D0E"/>
    <w:rsid w:val="006D209D"/>
    <w:rsid w:val="006E1125"/>
    <w:rsid w:val="006E124A"/>
    <w:rsid w:val="006F196C"/>
    <w:rsid w:val="0072604B"/>
    <w:rsid w:val="00740FD6"/>
    <w:rsid w:val="007425BD"/>
    <w:rsid w:val="007B5D2C"/>
    <w:rsid w:val="007D6C7F"/>
    <w:rsid w:val="008355E3"/>
    <w:rsid w:val="008547E6"/>
    <w:rsid w:val="008E3311"/>
    <w:rsid w:val="009812B1"/>
    <w:rsid w:val="0099284F"/>
    <w:rsid w:val="009B6B5B"/>
    <w:rsid w:val="009B7008"/>
    <w:rsid w:val="009D203E"/>
    <w:rsid w:val="00A278FF"/>
    <w:rsid w:val="00AA12A0"/>
    <w:rsid w:val="00AC7CC2"/>
    <w:rsid w:val="00BA7B65"/>
    <w:rsid w:val="00BD3A6A"/>
    <w:rsid w:val="00BD7E25"/>
    <w:rsid w:val="00BF4DAB"/>
    <w:rsid w:val="00C72389"/>
    <w:rsid w:val="00C92430"/>
    <w:rsid w:val="00CB3F2A"/>
    <w:rsid w:val="00DD770E"/>
    <w:rsid w:val="00E30546"/>
    <w:rsid w:val="00E35E8B"/>
    <w:rsid w:val="00E47CDE"/>
    <w:rsid w:val="00EA1994"/>
    <w:rsid w:val="00EE3481"/>
    <w:rsid w:val="00F12347"/>
    <w:rsid w:val="00FC1D35"/>
    <w:rsid w:val="00FD6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45EA7"/>
  <w15:docId w15:val="{A1F37551-6F20-4C55-91A8-D1BAAF25E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D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472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ny1">
    <w:name w:val="Normalny1"/>
    <w:rsid w:val="00740FD6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kern w:val="1"/>
      <w:sz w:val="24"/>
      <w:szCs w:val="24"/>
    </w:rPr>
  </w:style>
  <w:style w:type="paragraph" w:customStyle="1" w:styleId="Normalny2">
    <w:name w:val="Normalny2"/>
    <w:rsid w:val="00E35E8B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D0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C7CC2"/>
    <w:pPr>
      <w:spacing w:after="0" w:line="240" w:lineRule="auto"/>
    </w:pPr>
  </w:style>
  <w:style w:type="paragraph" w:styleId="NormalnyWeb">
    <w:name w:val="Normal (Web)"/>
    <w:basedOn w:val="Normalny"/>
    <w:rsid w:val="009B6B5B"/>
    <w:pPr>
      <w:spacing w:before="100" w:beforeAutospacing="1" w:after="119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1689</Words>
  <Characters>10137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Perlik</dc:creator>
  <cp:keywords/>
  <dc:description/>
  <cp:lastModifiedBy>Łukasz Jakubowski</cp:lastModifiedBy>
  <cp:revision>13</cp:revision>
  <cp:lastPrinted>2024-01-02T10:55:00Z</cp:lastPrinted>
  <dcterms:created xsi:type="dcterms:W3CDTF">2024-01-30T08:59:00Z</dcterms:created>
  <dcterms:modified xsi:type="dcterms:W3CDTF">2025-11-06T06:42:00Z</dcterms:modified>
</cp:coreProperties>
</file>